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C322B" w14:textId="551AD968" w:rsidR="00325E10" w:rsidRPr="000574EF" w:rsidRDefault="00224A91" w:rsidP="00224A91">
      <w:pPr>
        <w:pStyle w:val="NRCINSPECTIONMANUAL"/>
        <w:jc w:val="center"/>
      </w:pPr>
      <w:r>
        <w:rPr>
          <w:b/>
          <w:bCs/>
          <w:sz w:val="38"/>
          <w:szCs w:val="38"/>
        </w:rPr>
        <w:tab/>
      </w:r>
      <w:r w:rsidR="00325E10" w:rsidRPr="00224A91">
        <w:rPr>
          <w:b/>
          <w:bCs/>
          <w:sz w:val="38"/>
          <w:szCs w:val="38"/>
        </w:rPr>
        <w:t>NRC INSPECTION MANUAL</w:t>
      </w:r>
      <w:r w:rsidR="000574EF">
        <w:tab/>
      </w:r>
      <w:ins w:id="0" w:author="Author">
        <w:r>
          <w:t>APOB</w:t>
        </w:r>
      </w:ins>
    </w:p>
    <w:p w14:paraId="3C9D7D41" w14:textId="0B038497" w:rsidR="00325E10" w:rsidRPr="00325E10" w:rsidRDefault="00325E10" w:rsidP="00EC19AD">
      <w:pPr>
        <w:pStyle w:val="IMCIP"/>
      </w:pPr>
      <w:r w:rsidRPr="00325E10">
        <w:t>INSPECTION MANUAL CHAPTER 0609 APPENDIX F</w:t>
      </w:r>
      <w:r>
        <w:t xml:space="preserve"> ATTACHMENT 4</w:t>
      </w:r>
    </w:p>
    <w:p w14:paraId="5A5338A8" w14:textId="42E563E4" w:rsidR="00325E10" w:rsidRDefault="0053194F" w:rsidP="00876313">
      <w:pPr>
        <w:pStyle w:val="Title"/>
      </w:pPr>
      <w:r w:rsidRPr="00673F71">
        <w:t>GUIDANCE FOR DETERMINING FIRE IGNITION FREQUENCY</w:t>
      </w:r>
    </w:p>
    <w:p w14:paraId="52D9573B" w14:textId="73E7CAC4" w:rsidR="000542FF" w:rsidRPr="000542FF" w:rsidRDefault="00957F5A" w:rsidP="00957F5A">
      <w:pPr>
        <w:pStyle w:val="BodyText"/>
        <w:jc w:val="center"/>
      </w:pPr>
      <w:r>
        <w:t>Effective Date:</w:t>
      </w:r>
      <w:ins w:id="1" w:author="Author">
        <w:r>
          <w:t xml:space="preserve"> January 1, 2025</w:t>
        </w:r>
      </w:ins>
    </w:p>
    <w:p w14:paraId="40346272" w14:textId="77777777" w:rsidR="0091470A" w:rsidRDefault="0091470A" w:rsidP="00325E10">
      <w:pPr>
        <w:widowControl/>
        <w:rPr>
          <w:rFonts w:cs="Arial"/>
          <w:sz w:val="22"/>
          <w:szCs w:val="22"/>
        </w:rPr>
        <w:sectPr w:rsidR="0091470A" w:rsidSect="0004032F">
          <w:footerReference w:type="first" r:id="rId10"/>
          <w:pgSz w:w="12240" w:h="15840" w:code="1"/>
          <w:pgMar w:top="1440" w:right="1440" w:bottom="1440" w:left="1440" w:header="720" w:footer="720" w:gutter="0"/>
          <w:cols w:space="720"/>
          <w:noEndnote/>
          <w:docGrid w:linePitch="326"/>
        </w:sectPr>
      </w:pPr>
    </w:p>
    <w:p w14:paraId="3DD20587" w14:textId="23298CF0" w:rsidR="004D43D1" w:rsidRPr="00194163" w:rsidRDefault="004D43D1" w:rsidP="008A094E">
      <w:pPr>
        <w:pStyle w:val="Heading1"/>
        <w:spacing w:before="0"/>
        <w:rPr>
          <w:ins w:id="2" w:author="Author"/>
        </w:rPr>
      </w:pPr>
      <w:ins w:id="3" w:author="Author">
        <w:r w:rsidRPr="00450730">
          <w:lastRenderedPageBreak/>
          <w:t>0609F.</w:t>
        </w:r>
        <w:r w:rsidR="00F0156A" w:rsidRPr="00450730">
          <w:t>4</w:t>
        </w:r>
        <w:r w:rsidRPr="00194163">
          <w:t>-01</w:t>
        </w:r>
        <w:r w:rsidRPr="00194163">
          <w:tab/>
        </w:r>
        <w:r w:rsidRPr="00876313">
          <w:t>PURPOSE</w:t>
        </w:r>
      </w:ins>
    </w:p>
    <w:p w14:paraId="33E6E813" w14:textId="36104ECC" w:rsidR="004D43D1" w:rsidRPr="00194163" w:rsidRDefault="004D43D1" w:rsidP="0003182C">
      <w:pPr>
        <w:pStyle w:val="BodyText"/>
        <w:rPr>
          <w:ins w:id="4" w:author="Author"/>
        </w:rPr>
      </w:pPr>
      <w:ins w:id="5" w:author="Author">
        <w:r w:rsidRPr="00194163">
          <w:t xml:space="preserve">This attachment provides guidance for </w:t>
        </w:r>
        <w:r w:rsidR="000242CB" w:rsidRPr="00194163">
          <w:t xml:space="preserve">estimating </w:t>
        </w:r>
        <w:r w:rsidR="00BD4030" w:rsidRPr="00194163">
          <w:t xml:space="preserve">the </w:t>
        </w:r>
        <w:r w:rsidR="00763888" w:rsidRPr="00194163">
          <w:t>fire ignition frequency</w:t>
        </w:r>
        <w:r w:rsidRPr="00194163">
          <w:t xml:space="preserve"> (</w:t>
        </w:r>
        <w:r w:rsidR="00763888" w:rsidRPr="00194163">
          <w:t>FIF</w:t>
        </w:r>
        <w:r w:rsidRPr="00194163">
          <w:t>) in Step 2.</w:t>
        </w:r>
        <w:r w:rsidR="00763888" w:rsidRPr="00194163">
          <w:t>4</w:t>
        </w:r>
        <w:r w:rsidRPr="00194163">
          <w:t xml:space="preserve"> of the Fire Protection Significance Determination Process (SDP), IMC 0609 Appendix F. Guidance is provided for </w:t>
        </w:r>
        <w:r w:rsidR="009042F7" w:rsidRPr="00194163">
          <w:t xml:space="preserve">mapping </w:t>
        </w:r>
        <w:r w:rsidR="00844178" w:rsidRPr="00194163">
          <w:t xml:space="preserve">fixed </w:t>
        </w:r>
        <w:r w:rsidR="0067412D" w:rsidRPr="00194163">
          <w:t>ignition source</w:t>
        </w:r>
        <w:r w:rsidR="00DA0233" w:rsidRPr="00194163">
          <w:t>s</w:t>
        </w:r>
        <w:r w:rsidR="004E0ABC" w:rsidRPr="00194163">
          <w:t xml:space="preserve"> to </w:t>
        </w:r>
        <w:r w:rsidR="00DA0233" w:rsidRPr="00194163">
          <w:t>their</w:t>
        </w:r>
        <w:r w:rsidR="004E0ABC" w:rsidRPr="00194163">
          <w:t xml:space="preserve"> </w:t>
        </w:r>
        <w:r w:rsidR="00FE74FD" w:rsidRPr="00194163">
          <w:t xml:space="preserve">per counting unit </w:t>
        </w:r>
        <w:r w:rsidR="001406B8" w:rsidRPr="00194163">
          <w:t>FIF</w:t>
        </w:r>
        <w:r w:rsidR="000E4A13" w:rsidRPr="00194163">
          <w:t xml:space="preserve"> </w:t>
        </w:r>
        <w:r w:rsidR="00717DE7" w:rsidRPr="00194163">
          <w:t xml:space="preserve">and </w:t>
        </w:r>
        <w:r w:rsidR="00577CDF" w:rsidRPr="00194163">
          <w:t xml:space="preserve">for </w:t>
        </w:r>
        <w:r w:rsidR="00C336DB" w:rsidRPr="00194163">
          <w:t>establishing</w:t>
        </w:r>
        <w:r w:rsidR="003C1502" w:rsidRPr="00194163">
          <w:t xml:space="preserve"> the </w:t>
        </w:r>
        <w:r w:rsidR="00C51422" w:rsidRPr="00194163">
          <w:t>likelihood rat</w:t>
        </w:r>
        <w:r w:rsidR="003C2BE5" w:rsidRPr="00194163">
          <w:t>ing of a fire area</w:t>
        </w:r>
        <w:r w:rsidR="00A675AD" w:rsidRPr="00194163">
          <w:t>, which determine</w:t>
        </w:r>
        <w:r w:rsidR="00C336DB" w:rsidRPr="00194163">
          <w:t>s the per</w:t>
        </w:r>
        <w:r w:rsidR="00536119" w:rsidRPr="00194163">
          <w:t xml:space="preserve"> fire area FIF of </w:t>
        </w:r>
        <w:r w:rsidR="007258FD" w:rsidRPr="00194163">
          <w:t xml:space="preserve">self-ignited cable, </w:t>
        </w:r>
        <w:r w:rsidR="00536119" w:rsidRPr="00194163">
          <w:t>transient</w:t>
        </w:r>
        <w:r w:rsidR="00A86955" w:rsidRPr="00194163">
          <w:t>,</w:t>
        </w:r>
        <w:r w:rsidR="00536119" w:rsidRPr="00194163">
          <w:t xml:space="preserve"> and </w:t>
        </w:r>
        <w:r w:rsidR="007258FD" w:rsidRPr="00194163">
          <w:t>hot work fires</w:t>
        </w:r>
        <w:r w:rsidRPr="00194163">
          <w:t>.</w:t>
        </w:r>
        <w:r w:rsidR="00332396" w:rsidRPr="00194163">
          <w:t xml:space="preserve"> </w:t>
        </w:r>
        <w:r w:rsidR="000C266E" w:rsidRPr="00194163">
          <w:t>Var</w:t>
        </w:r>
        <w:r w:rsidR="001F0D05" w:rsidRPr="00194163">
          <w:t>ious adjustment</w:t>
        </w:r>
        <w:r w:rsidR="00BC4BA1" w:rsidRPr="00194163">
          <w:t xml:space="preserve">s </w:t>
        </w:r>
        <w:r w:rsidR="00613180" w:rsidRPr="00194163">
          <w:t xml:space="preserve">that </w:t>
        </w:r>
        <w:r w:rsidR="00BC4BA1" w:rsidRPr="00194163">
          <w:t xml:space="preserve">increase </w:t>
        </w:r>
        <w:r w:rsidR="00613180" w:rsidRPr="00194163">
          <w:t>or</w:t>
        </w:r>
        <w:r w:rsidR="00BC4BA1" w:rsidRPr="00194163">
          <w:t xml:space="preserve"> </w:t>
        </w:r>
        <w:r w:rsidR="000F7876" w:rsidRPr="00194163">
          <w:t>lower</w:t>
        </w:r>
        <w:r w:rsidR="00DB78D2" w:rsidRPr="00194163">
          <w:t xml:space="preserve"> the per area FIF of transient and hot work</w:t>
        </w:r>
        <w:r w:rsidR="000F7876" w:rsidRPr="00194163">
          <w:t xml:space="preserve"> fire</w:t>
        </w:r>
        <w:r w:rsidR="007A7CCE" w:rsidRPr="00194163">
          <w:t>s</w:t>
        </w:r>
        <w:r w:rsidR="000F7876" w:rsidRPr="00194163">
          <w:t xml:space="preserve"> are also discussed.</w:t>
        </w:r>
      </w:ins>
    </w:p>
    <w:p w14:paraId="12D21FBF" w14:textId="5D0217D9" w:rsidR="004D43D1" w:rsidRPr="00450730" w:rsidRDefault="004D43D1" w:rsidP="00450730">
      <w:pPr>
        <w:pStyle w:val="Heading1"/>
        <w:rPr>
          <w:ins w:id="6" w:author="Author"/>
        </w:rPr>
      </w:pPr>
      <w:ins w:id="7" w:author="Author">
        <w:r w:rsidRPr="00194163">
          <w:t>0609F.</w:t>
        </w:r>
        <w:r w:rsidR="0075204E" w:rsidRPr="00194163">
          <w:t>4</w:t>
        </w:r>
        <w:r w:rsidRPr="00194163">
          <w:t>-02</w:t>
        </w:r>
        <w:r w:rsidRPr="00194163">
          <w:tab/>
          <w:t>GUIDANCE FOR</w:t>
        </w:r>
        <w:r w:rsidRPr="00450730">
          <w:t xml:space="preserve"> STEP 2.</w:t>
        </w:r>
        <w:r w:rsidR="0075204E" w:rsidRPr="00450730">
          <w:t>4</w:t>
        </w:r>
        <w:r w:rsidRPr="00450730">
          <w:t xml:space="preserve"> </w:t>
        </w:r>
        <w:r w:rsidR="00C46782" w:rsidRPr="00450730">
          <w:t>–</w:t>
        </w:r>
        <w:r w:rsidRPr="00450730">
          <w:t xml:space="preserve"> </w:t>
        </w:r>
        <w:r w:rsidR="00C46782" w:rsidRPr="00450730">
          <w:t>FINAL FIF ESTIMATES</w:t>
        </w:r>
      </w:ins>
    </w:p>
    <w:p w14:paraId="2A3B8858" w14:textId="250D100E" w:rsidR="009D4027" w:rsidRPr="00075894" w:rsidRDefault="0044760E" w:rsidP="00450730">
      <w:pPr>
        <w:pStyle w:val="Heading2"/>
        <w:rPr>
          <w:ins w:id="8" w:author="Author"/>
        </w:rPr>
      </w:pPr>
      <w:ins w:id="9" w:author="Author">
        <w:r w:rsidRPr="00450730">
          <w:t>0</w:t>
        </w:r>
        <w:r w:rsidR="00A146A4">
          <w:t>2</w:t>
        </w:r>
        <w:r w:rsidRPr="00450730">
          <w:t>.01</w:t>
        </w:r>
        <w:r w:rsidRPr="00450730">
          <w:tab/>
        </w:r>
      </w:ins>
      <w:r w:rsidR="00685787" w:rsidRPr="00450730">
        <w:t>Fire Ignition Source Mapping Table</w:t>
      </w:r>
    </w:p>
    <w:p w14:paraId="2D720B49" w14:textId="6F32EC1B" w:rsidR="00685787" w:rsidRPr="00325E10" w:rsidRDefault="00530AC4" w:rsidP="000450F2">
      <w:pPr>
        <w:pStyle w:val="BodyText3"/>
        <w:ind w:left="360"/>
        <w:rPr>
          <w:sz w:val="20"/>
          <w:szCs w:val="20"/>
        </w:rPr>
      </w:pPr>
      <w:r w:rsidRPr="00325E10">
        <w:t>See additional counting instructions at end of table.</w:t>
      </w:r>
    </w:p>
    <w:tbl>
      <w:tblPr>
        <w:tblW w:w="9360" w:type="dxa"/>
        <w:tblInd w:w="23"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16" w:type="dxa"/>
          <w:right w:w="16" w:type="dxa"/>
        </w:tblCellMar>
        <w:tblLook w:val="0000" w:firstRow="0" w:lastRow="0" w:firstColumn="0" w:lastColumn="0" w:noHBand="0" w:noVBand="0"/>
      </w:tblPr>
      <w:tblGrid>
        <w:gridCol w:w="2767"/>
        <w:gridCol w:w="1806"/>
        <w:gridCol w:w="1264"/>
        <w:gridCol w:w="1897"/>
        <w:gridCol w:w="1626"/>
      </w:tblGrid>
      <w:tr w:rsidR="00B050C3" w:rsidRPr="00325E10" w14:paraId="53BF4401" w14:textId="77777777" w:rsidTr="00330151">
        <w:trPr>
          <w:cantSplit/>
        </w:trPr>
        <w:tc>
          <w:tcPr>
            <w:tcW w:w="9327" w:type="dxa"/>
            <w:gridSpan w:val="5"/>
            <w:shd w:val="clear" w:color="auto" w:fill="BFBFBF" w:themeFill="background1" w:themeFillShade="BF"/>
          </w:tcPr>
          <w:p w14:paraId="25F20018" w14:textId="2EB3347E" w:rsidR="00685787" w:rsidRPr="00587A37" w:rsidRDefault="00441527" w:rsidP="00587A37">
            <w:pPr>
              <w:pStyle w:val="BodyText-table"/>
              <w:jc w:val="center"/>
              <w:rPr>
                <w:sz w:val="20"/>
                <w:szCs w:val="20"/>
              </w:rPr>
            </w:pPr>
            <w:r w:rsidRPr="00587A37">
              <w:rPr>
                <w:sz w:val="20"/>
                <w:szCs w:val="20"/>
              </w:rPr>
              <w:t xml:space="preserve">Table </w:t>
            </w:r>
            <w:r w:rsidR="00685787" w:rsidRPr="00587A37">
              <w:rPr>
                <w:sz w:val="20"/>
                <w:szCs w:val="20"/>
              </w:rPr>
              <w:t>A4.1 - Mapping Fire Ignition Source Scenarios to Fire Frequency, the Fire Severity</w:t>
            </w:r>
          </w:p>
          <w:p w14:paraId="4FFA6346" w14:textId="2A2893C2" w:rsidR="00685787" w:rsidRPr="00587A37" w:rsidRDefault="00685787" w:rsidP="00587A37">
            <w:pPr>
              <w:pStyle w:val="BodyText-table"/>
              <w:jc w:val="center"/>
              <w:rPr>
                <w:bCs/>
                <w:sz w:val="20"/>
                <w:szCs w:val="20"/>
              </w:rPr>
            </w:pPr>
            <w:r w:rsidRPr="00587A37">
              <w:rPr>
                <w:bCs/>
                <w:sz w:val="20"/>
                <w:szCs w:val="20"/>
              </w:rPr>
              <w:t>Characteristics, and the Applicable Manual Fire Suppression Curve</w:t>
            </w:r>
          </w:p>
        </w:tc>
      </w:tr>
      <w:tr w:rsidR="00685787" w:rsidRPr="00325E10" w14:paraId="50B31901" w14:textId="77777777" w:rsidTr="00330151">
        <w:trPr>
          <w:cantSplit/>
          <w:tblHeader/>
        </w:trPr>
        <w:tc>
          <w:tcPr>
            <w:tcW w:w="2757" w:type="dxa"/>
            <w:shd w:val="clear" w:color="auto" w:fill="auto"/>
            <w:vAlign w:val="center"/>
          </w:tcPr>
          <w:p w14:paraId="0E9E4708" w14:textId="77777777" w:rsidR="00685787" w:rsidRPr="00587A37" w:rsidRDefault="00685787" w:rsidP="00587A37">
            <w:pPr>
              <w:pStyle w:val="BodyText-table"/>
              <w:jc w:val="center"/>
              <w:rPr>
                <w:bCs/>
                <w:sz w:val="20"/>
                <w:szCs w:val="20"/>
              </w:rPr>
            </w:pPr>
            <w:r w:rsidRPr="00587A37">
              <w:rPr>
                <w:bCs/>
                <w:sz w:val="20"/>
                <w:szCs w:val="20"/>
              </w:rPr>
              <w:t>Ignition Source Bin</w:t>
            </w:r>
          </w:p>
        </w:tc>
        <w:tc>
          <w:tcPr>
            <w:tcW w:w="1800" w:type="dxa"/>
            <w:shd w:val="clear" w:color="auto" w:fill="auto"/>
            <w:vAlign w:val="center"/>
          </w:tcPr>
          <w:p w14:paraId="4F0DB67A" w14:textId="77777777" w:rsidR="00685787" w:rsidRPr="00587A37" w:rsidRDefault="00685787" w:rsidP="00587A37">
            <w:pPr>
              <w:pStyle w:val="BodyText-table"/>
              <w:jc w:val="center"/>
              <w:rPr>
                <w:bCs/>
                <w:sz w:val="20"/>
                <w:szCs w:val="20"/>
              </w:rPr>
            </w:pPr>
            <w:r w:rsidRPr="00587A37">
              <w:rPr>
                <w:bCs/>
                <w:sz w:val="20"/>
                <w:szCs w:val="20"/>
              </w:rPr>
              <w:t>Counting Unit</w:t>
            </w:r>
          </w:p>
        </w:tc>
        <w:tc>
          <w:tcPr>
            <w:tcW w:w="1260" w:type="dxa"/>
            <w:shd w:val="clear" w:color="auto" w:fill="auto"/>
            <w:vAlign w:val="center"/>
          </w:tcPr>
          <w:p w14:paraId="45E5599A" w14:textId="630273B9" w:rsidR="00685787" w:rsidRPr="00587A37" w:rsidRDefault="004E23BC" w:rsidP="00587A37">
            <w:pPr>
              <w:pStyle w:val="BodyText-table"/>
              <w:jc w:val="center"/>
              <w:rPr>
                <w:bCs/>
                <w:sz w:val="20"/>
                <w:szCs w:val="20"/>
              </w:rPr>
            </w:pPr>
            <w:ins w:id="10" w:author="Author">
              <w:r w:rsidRPr="00587A37">
                <w:rPr>
                  <w:bCs/>
                  <w:sz w:val="20"/>
                  <w:szCs w:val="20"/>
                </w:rPr>
                <w:t xml:space="preserve">FIF </w:t>
              </w:r>
            </w:ins>
            <w:r w:rsidR="00685787" w:rsidRPr="00587A37">
              <w:rPr>
                <w:bCs/>
                <w:sz w:val="20"/>
                <w:szCs w:val="20"/>
              </w:rPr>
              <w:t>per Counting Unit (/</w:t>
            </w:r>
            <w:proofErr w:type="spellStart"/>
            <w:r w:rsidR="00685787" w:rsidRPr="00587A37">
              <w:rPr>
                <w:bCs/>
                <w:sz w:val="20"/>
                <w:szCs w:val="20"/>
              </w:rPr>
              <w:t>ry</w:t>
            </w:r>
            <w:proofErr w:type="spellEnd"/>
            <w:r w:rsidR="00685787" w:rsidRPr="00587A37">
              <w:rPr>
                <w:bCs/>
                <w:sz w:val="20"/>
                <w:szCs w:val="20"/>
              </w:rPr>
              <w:t>)</w:t>
            </w:r>
          </w:p>
        </w:tc>
        <w:tc>
          <w:tcPr>
            <w:tcW w:w="1890" w:type="dxa"/>
            <w:shd w:val="clear" w:color="auto" w:fill="auto"/>
            <w:vAlign w:val="center"/>
          </w:tcPr>
          <w:p w14:paraId="6617173C" w14:textId="77777777" w:rsidR="00685787" w:rsidRPr="00587A37" w:rsidRDefault="00685787" w:rsidP="00587A37">
            <w:pPr>
              <w:pStyle w:val="BodyText-table"/>
              <w:jc w:val="center"/>
              <w:rPr>
                <w:bCs/>
                <w:sz w:val="20"/>
                <w:szCs w:val="20"/>
              </w:rPr>
            </w:pPr>
            <w:r w:rsidRPr="00587A37">
              <w:rPr>
                <w:bCs/>
                <w:sz w:val="20"/>
                <w:szCs w:val="20"/>
              </w:rPr>
              <w:t>Use These Fire Severity Characteristics</w:t>
            </w:r>
          </w:p>
        </w:tc>
        <w:tc>
          <w:tcPr>
            <w:tcW w:w="1620" w:type="dxa"/>
            <w:shd w:val="clear" w:color="auto" w:fill="auto"/>
            <w:vAlign w:val="center"/>
          </w:tcPr>
          <w:p w14:paraId="0F732DDC" w14:textId="77777777" w:rsidR="00685787" w:rsidRPr="00587A37" w:rsidRDefault="00685787" w:rsidP="00587A37">
            <w:pPr>
              <w:pStyle w:val="BodyText-table"/>
              <w:jc w:val="center"/>
              <w:rPr>
                <w:bCs/>
                <w:sz w:val="20"/>
                <w:szCs w:val="20"/>
              </w:rPr>
            </w:pPr>
            <w:r w:rsidRPr="00587A37">
              <w:rPr>
                <w:bCs/>
                <w:sz w:val="20"/>
                <w:szCs w:val="20"/>
              </w:rPr>
              <w:t>Use This Manual Fire Suppression Curve</w:t>
            </w:r>
          </w:p>
        </w:tc>
      </w:tr>
      <w:tr w:rsidR="00B050C3" w:rsidRPr="00325E10" w14:paraId="18600EE5" w14:textId="77777777" w:rsidTr="00330151">
        <w:trPr>
          <w:cantSplit/>
        </w:trPr>
        <w:tc>
          <w:tcPr>
            <w:tcW w:w="9327" w:type="dxa"/>
            <w:gridSpan w:val="5"/>
            <w:shd w:val="clear" w:color="auto" w:fill="auto"/>
            <w:vAlign w:val="center"/>
          </w:tcPr>
          <w:p w14:paraId="01D30B2B" w14:textId="77777777" w:rsidR="00685787" w:rsidRPr="00587A37" w:rsidRDefault="00685787" w:rsidP="00587A37">
            <w:pPr>
              <w:pStyle w:val="BodyText-table"/>
              <w:rPr>
                <w:bCs/>
                <w:sz w:val="20"/>
                <w:szCs w:val="20"/>
              </w:rPr>
            </w:pPr>
            <w:r w:rsidRPr="00587A37">
              <w:rPr>
                <w:bCs/>
                <w:sz w:val="20"/>
                <w:szCs w:val="20"/>
              </w:rPr>
              <w:t xml:space="preserve">Cables </w:t>
            </w:r>
            <w:r w:rsidR="001C1662" w:rsidRPr="00587A37">
              <w:rPr>
                <w:bCs/>
                <w:sz w:val="20"/>
                <w:szCs w:val="20"/>
              </w:rPr>
              <w:t>–</w:t>
            </w:r>
            <w:r w:rsidRPr="00587A37">
              <w:rPr>
                <w:bCs/>
                <w:sz w:val="20"/>
                <w:szCs w:val="20"/>
              </w:rPr>
              <w:t xml:space="preserve"> </w:t>
            </w:r>
            <w:r w:rsidR="00F15B84" w:rsidRPr="00587A37">
              <w:rPr>
                <w:bCs/>
                <w:sz w:val="20"/>
                <w:szCs w:val="20"/>
              </w:rPr>
              <w:t>Thermoplastic</w:t>
            </w:r>
            <w:r w:rsidRPr="00587A37">
              <w:rPr>
                <w:bCs/>
                <w:sz w:val="20"/>
                <w:szCs w:val="20"/>
              </w:rPr>
              <w:t>:</w:t>
            </w:r>
          </w:p>
        </w:tc>
      </w:tr>
      <w:tr w:rsidR="00F15B84" w:rsidRPr="00325E10" w14:paraId="3A79B942" w14:textId="77777777" w:rsidTr="00330151">
        <w:trPr>
          <w:cantSplit/>
        </w:trPr>
        <w:tc>
          <w:tcPr>
            <w:tcW w:w="2757" w:type="dxa"/>
            <w:shd w:val="clear" w:color="auto" w:fill="auto"/>
            <w:vAlign w:val="center"/>
          </w:tcPr>
          <w:p w14:paraId="3828295B" w14:textId="71B954E3" w:rsidR="00F15B84" w:rsidRPr="00587A37" w:rsidRDefault="7C5F63FB" w:rsidP="00587A37">
            <w:pPr>
              <w:pStyle w:val="BodyText-table"/>
              <w:jc w:val="right"/>
              <w:rPr>
                <w:sz w:val="20"/>
                <w:szCs w:val="20"/>
              </w:rPr>
            </w:pPr>
            <w:r w:rsidRPr="00587A37">
              <w:rPr>
                <w:sz w:val="20"/>
                <w:szCs w:val="20"/>
              </w:rPr>
              <w:t>Low</w:t>
            </w:r>
          </w:p>
        </w:tc>
        <w:tc>
          <w:tcPr>
            <w:tcW w:w="1800" w:type="dxa"/>
            <w:vMerge w:val="restart"/>
            <w:shd w:val="clear" w:color="auto" w:fill="auto"/>
            <w:vAlign w:val="center"/>
          </w:tcPr>
          <w:p w14:paraId="77C76172" w14:textId="77777777" w:rsidR="00F15B84" w:rsidRPr="00587A37" w:rsidRDefault="00F15B84" w:rsidP="00587A37">
            <w:pPr>
              <w:pStyle w:val="BodyText-table"/>
              <w:jc w:val="center"/>
              <w:rPr>
                <w:sz w:val="20"/>
                <w:szCs w:val="20"/>
              </w:rPr>
            </w:pPr>
            <w:r w:rsidRPr="00587A37">
              <w:rPr>
                <w:sz w:val="20"/>
                <w:szCs w:val="20"/>
              </w:rPr>
              <w:t>per fire area</w:t>
            </w:r>
          </w:p>
        </w:tc>
        <w:tc>
          <w:tcPr>
            <w:tcW w:w="1260" w:type="dxa"/>
            <w:shd w:val="clear" w:color="auto" w:fill="auto"/>
            <w:vAlign w:val="center"/>
          </w:tcPr>
          <w:p w14:paraId="36F24701" w14:textId="77777777" w:rsidR="00F15B84" w:rsidRPr="00587A37" w:rsidRDefault="00F15B84" w:rsidP="00587A37">
            <w:pPr>
              <w:pStyle w:val="BodyText-table"/>
              <w:jc w:val="center"/>
              <w:rPr>
                <w:color w:val="000000"/>
                <w:sz w:val="20"/>
                <w:szCs w:val="20"/>
              </w:rPr>
            </w:pPr>
            <w:r w:rsidRPr="00587A37">
              <w:rPr>
                <w:color w:val="000000"/>
                <w:sz w:val="20"/>
                <w:szCs w:val="20"/>
              </w:rPr>
              <w:t>7.0E-06</w:t>
            </w:r>
          </w:p>
        </w:tc>
        <w:tc>
          <w:tcPr>
            <w:tcW w:w="1890" w:type="dxa"/>
            <w:vMerge w:val="restart"/>
            <w:shd w:val="clear" w:color="auto" w:fill="auto"/>
            <w:vAlign w:val="center"/>
          </w:tcPr>
          <w:p w14:paraId="079ABD1F" w14:textId="77777777" w:rsidR="00F15B84" w:rsidRPr="00587A37" w:rsidRDefault="00F15B84" w:rsidP="00587A37">
            <w:pPr>
              <w:pStyle w:val="BodyText-table"/>
              <w:jc w:val="center"/>
              <w:rPr>
                <w:sz w:val="20"/>
                <w:szCs w:val="20"/>
              </w:rPr>
            </w:pPr>
            <w:r w:rsidRPr="00587A37">
              <w:rPr>
                <w:sz w:val="20"/>
                <w:szCs w:val="20"/>
              </w:rPr>
              <w:t xml:space="preserve">Cable </w:t>
            </w:r>
            <w:r w:rsidR="00412F88" w:rsidRPr="00587A37">
              <w:rPr>
                <w:sz w:val="20"/>
                <w:szCs w:val="20"/>
              </w:rPr>
              <w:t xml:space="preserve">Tray </w:t>
            </w:r>
            <w:r w:rsidRPr="00587A37">
              <w:rPr>
                <w:sz w:val="20"/>
                <w:szCs w:val="20"/>
              </w:rPr>
              <w:t>Fire</w:t>
            </w:r>
            <w:r w:rsidR="00412F88" w:rsidRPr="00587A37">
              <w:rPr>
                <w:sz w:val="20"/>
                <w:szCs w:val="20"/>
              </w:rPr>
              <w:t>s</w:t>
            </w:r>
          </w:p>
        </w:tc>
        <w:tc>
          <w:tcPr>
            <w:tcW w:w="1620" w:type="dxa"/>
            <w:vMerge w:val="restart"/>
            <w:shd w:val="clear" w:color="auto" w:fill="auto"/>
            <w:vAlign w:val="center"/>
          </w:tcPr>
          <w:p w14:paraId="5655F3E0" w14:textId="77777777" w:rsidR="00F15B84" w:rsidRPr="00587A37" w:rsidRDefault="00F15B84" w:rsidP="00587A37">
            <w:pPr>
              <w:pStyle w:val="BodyText-table"/>
              <w:jc w:val="center"/>
              <w:rPr>
                <w:sz w:val="20"/>
                <w:szCs w:val="20"/>
              </w:rPr>
            </w:pPr>
            <w:r w:rsidRPr="00587A37">
              <w:rPr>
                <w:sz w:val="20"/>
                <w:szCs w:val="20"/>
              </w:rPr>
              <w:t>Cable Fires</w:t>
            </w:r>
          </w:p>
        </w:tc>
      </w:tr>
      <w:tr w:rsidR="00F15B84" w:rsidRPr="00325E10" w14:paraId="61FFFE56" w14:textId="77777777" w:rsidTr="00330151">
        <w:trPr>
          <w:cantSplit/>
        </w:trPr>
        <w:tc>
          <w:tcPr>
            <w:tcW w:w="2757" w:type="dxa"/>
            <w:shd w:val="clear" w:color="auto" w:fill="auto"/>
            <w:vAlign w:val="center"/>
          </w:tcPr>
          <w:p w14:paraId="6AC4ED7E" w14:textId="6DFA7961" w:rsidR="00F15B84" w:rsidRPr="00587A37" w:rsidRDefault="00F15B84" w:rsidP="00587A37">
            <w:pPr>
              <w:pStyle w:val="BodyText-table"/>
              <w:jc w:val="right"/>
              <w:rPr>
                <w:sz w:val="20"/>
                <w:szCs w:val="20"/>
              </w:rPr>
            </w:pPr>
            <w:r w:rsidRPr="00587A37">
              <w:rPr>
                <w:sz w:val="20"/>
                <w:szCs w:val="20"/>
              </w:rPr>
              <w:t>Medium</w:t>
            </w:r>
          </w:p>
        </w:tc>
        <w:tc>
          <w:tcPr>
            <w:tcW w:w="1800" w:type="dxa"/>
            <w:vMerge/>
            <w:vAlign w:val="center"/>
          </w:tcPr>
          <w:p w14:paraId="1FD7F6C8" w14:textId="77777777" w:rsidR="00F15B84" w:rsidRPr="00587A37" w:rsidRDefault="00F15B84" w:rsidP="00587A37">
            <w:pPr>
              <w:pStyle w:val="BodyText-table"/>
              <w:jc w:val="center"/>
              <w:rPr>
                <w:sz w:val="20"/>
                <w:szCs w:val="20"/>
              </w:rPr>
            </w:pPr>
          </w:p>
        </w:tc>
        <w:tc>
          <w:tcPr>
            <w:tcW w:w="1260" w:type="dxa"/>
            <w:shd w:val="clear" w:color="auto" w:fill="auto"/>
            <w:vAlign w:val="center"/>
          </w:tcPr>
          <w:p w14:paraId="3B2321CF" w14:textId="77777777" w:rsidR="00F15B84" w:rsidRPr="00587A37" w:rsidRDefault="00F15B84" w:rsidP="00587A37">
            <w:pPr>
              <w:pStyle w:val="BodyText-table"/>
              <w:jc w:val="center"/>
              <w:rPr>
                <w:color w:val="000000"/>
                <w:sz w:val="20"/>
                <w:szCs w:val="20"/>
              </w:rPr>
            </w:pPr>
            <w:r w:rsidRPr="00587A37">
              <w:rPr>
                <w:color w:val="000000"/>
                <w:sz w:val="20"/>
                <w:szCs w:val="20"/>
              </w:rPr>
              <w:t>1.8E-04</w:t>
            </w:r>
          </w:p>
        </w:tc>
        <w:tc>
          <w:tcPr>
            <w:tcW w:w="1890" w:type="dxa"/>
            <w:vMerge/>
            <w:vAlign w:val="center"/>
          </w:tcPr>
          <w:p w14:paraId="4DD4E328" w14:textId="77777777" w:rsidR="00F15B84" w:rsidRPr="00587A37" w:rsidRDefault="00F15B84" w:rsidP="00587A37">
            <w:pPr>
              <w:pStyle w:val="BodyText-table"/>
              <w:jc w:val="center"/>
              <w:rPr>
                <w:sz w:val="20"/>
                <w:szCs w:val="20"/>
              </w:rPr>
            </w:pPr>
          </w:p>
        </w:tc>
        <w:tc>
          <w:tcPr>
            <w:tcW w:w="1620" w:type="dxa"/>
            <w:vMerge/>
            <w:vAlign w:val="center"/>
          </w:tcPr>
          <w:p w14:paraId="7B1B5104" w14:textId="77777777" w:rsidR="00F15B84" w:rsidRPr="00587A37" w:rsidRDefault="00F15B84" w:rsidP="00587A37">
            <w:pPr>
              <w:pStyle w:val="BodyText-table"/>
              <w:jc w:val="center"/>
              <w:rPr>
                <w:sz w:val="20"/>
                <w:szCs w:val="20"/>
              </w:rPr>
            </w:pPr>
          </w:p>
        </w:tc>
      </w:tr>
      <w:tr w:rsidR="00F15B84" w:rsidRPr="00325E10" w14:paraId="3A84DD82" w14:textId="77777777" w:rsidTr="00330151">
        <w:trPr>
          <w:cantSplit/>
        </w:trPr>
        <w:tc>
          <w:tcPr>
            <w:tcW w:w="2757" w:type="dxa"/>
            <w:shd w:val="clear" w:color="auto" w:fill="auto"/>
            <w:vAlign w:val="center"/>
          </w:tcPr>
          <w:p w14:paraId="34CD1B0F" w14:textId="3D0F7440" w:rsidR="00F15B84" w:rsidRPr="00587A37" w:rsidRDefault="00F15B84" w:rsidP="00587A37">
            <w:pPr>
              <w:pStyle w:val="BodyText-table"/>
              <w:jc w:val="right"/>
              <w:rPr>
                <w:sz w:val="20"/>
                <w:szCs w:val="20"/>
              </w:rPr>
            </w:pPr>
            <w:r w:rsidRPr="00587A37">
              <w:rPr>
                <w:sz w:val="20"/>
                <w:szCs w:val="20"/>
              </w:rPr>
              <w:t>High</w:t>
            </w:r>
          </w:p>
        </w:tc>
        <w:tc>
          <w:tcPr>
            <w:tcW w:w="1800" w:type="dxa"/>
            <w:vMerge/>
            <w:vAlign w:val="center"/>
          </w:tcPr>
          <w:p w14:paraId="3B93E4EB" w14:textId="77777777" w:rsidR="00F15B84" w:rsidRPr="00587A37" w:rsidRDefault="00F15B84" w:rsidP="00587A37">
            <w:pPr>
              <w:pStyle w:val="BodyText-table"/>
              <w:jc w:val="center"/>
              <w:rPr>
                <w:sz w:val="20"/>
                <w:szCs w:val="20"/>
              </w:rPr>
            </w:pPr>
          </w:p>
        </w:tc>
        <w:tc>
          <w:tcPr>
            <w:tcW w:w="1260" w:type="dxa"/>
            <w:shd w:val="clear" w:color="auto" w:fill="auto"/>
            <w:vAlign w:val="center"/>
          </w:tcPr>
          <w:p w14:paraId="33C1D660" w14:textId="77777777" w:rsidR="00F15B84" w:rsidRPr="00587A37" w:rsidRDefault="00F15B84" w:rsidP="00587A37">
            <w:pPr>
              <w:pStyle w:val="BodyText-table"/>
              <w:jc w:val="center"/>
              <w:rPr>
                <w:color w:val="000000"/>
                <w:sz w:val="20"/>
                <w:szCs w:val="20"/>
              </w:rPr>
            </w:pPr>
            <w:r w:rsidRPr="00587A37">
              <w:rPr>
                <w:color w:val="000000"/>
                <w:sz w:val="20"/>
                <w:szCs w:val="20"/>
              </w:rPr>
              <w:t>5.2E-04</w:t>
            </w:r>
          </w:p>
        </w:tc>
        <w:tc>
          <w:tcPr>
            <w:tcW w:w="1890" w:type="dxa"/>
            <w:vMerge/>
            <w:vAlign w:val="center"/>
          </w:tcPr>
          <w:p w14:paraId="2E49F3E6" w14:textId="77777777" w:rsidR="00F15B84" w:rsidRPr="00587A37" w:rsidRDefault="00F15B84" w:rsidP="00587A37">
            <w:pPr>
              <w:pStyle w:val="BodyText-table"/>
              <w:jc w:val="center"/>
              <w:rPr>
                <w:sz w:val="20"/>
                <w:szCs w:val="20"/>
              </w:rPr>
            </w:pPr>
          </w:p>
        </w:tc>
        <w:tc>
          <w:tcPr>
            <w:tcW w:w="1620" w:type="dxa"/>
            <w:vMerge/>
            <w:vAlign w:val="center"/>
          </w:tcPr>
          <w:p w14:paraId="661E7BEB" w14:textId="77777777" w:rsidR="00F15B84" w:rsidRPr="00587A37" w:rsidRDefault="00F15B84" w:rsidP="00587A37">
            <w:pPr>
              <w:pStyle w:val="BodyText-table"/>
              <w:jc w:val="center"/>
              <w:rPr>
                <w:sz w:val="20"/>
                <w:szCs w:val="20"/>
              </w:rPr>
            </w:pPr>
          </w:p>
        </w:tc>
      </w:tr>
      <w:tr w:rsidR="00B050C3" w:rsidRPr="00325E10" w14:paraId="2EFFABF0" w14:textId="77777777" w:rsidTr="00330151">
        <w:trPr>
          <w:cantSplit/>
        </w:trPr>
        <w:tc>
          <w:tcPr>
            <w:tcW w:w="9327" w:type="dxa"/>
            <w:gridSpan w:val="5"/>
            <w:shd w:val="clear" w:color="auto" w:fill="auto"/>
            <w:vAlign w:val="center"/>
          </w:tcPr>
          <w:p w14:paraId="2DCD1086" w14:textId="7DD1F5AC" w:rsidR="00685787" w:rsidRPr="00587A37" w:rsidRDefault="00685787" w:rsidP="00587A37">
            <w:pPr>
              <w:pStyle w:val="BodyText-table"/>
              <w:rPr>
                <w:bCs/>
                <w:sz w:val="20"/>
                <w:szCs w:val="20"/>
              </w:rPr>
            </w:pPr>
            <w:r w:rsidRPr="00587A37">
              <w:rPr>
                <w:bCs/>
                <w:sz w:val="20"/>
                <w:szCs w:val="20"/>
              </w:rPr>
              <w:t xml:space="preserve">Electrical </w:t>
            </w:r>
            <w:r w:rsidR="00183FEE" w:rsidRPr="00587A37">
              <w:rPr>
                <w:bCs/>
                <w:sz w:val="20"/>
                <w:szCs w:val="20"/>
              </w:rPr>
              <w:t>E</w:t>
            </w:r>
            <w:r w:rsidR="00DC5B8D" w:rsidRPr="00587A37">
              <w:rPr>
                <w:bCs/>
                <w:sz w:val="20"/>
                <w:szCs w:val="20"/>
              </w:rPr>
              <w:t>nclosure</w:t>
            </w:r>
            <w:r w:rsidRPr="00587A37">
              <w:rPr>
                <w:bCs/>
                <w:sz w:val="20"/>
                <w:szCs w:val="20"/>
              </w:rPr>
              <w:t>s</w:t>
            </w:r>
            <w:r w:rsidR="00F15B84" w:rsidRPr="00587A37">
              <w:rPr>
                <w:bCs/>
                <w:sz w:val="20"/>
                <w:szCs w:val="20"/>
              </w:rPr>
              <w:t xml:space="preserve"> (non-HEAF)</w:t>
            </w:r>
            <w:r w:rsidR="00412F88" w:rsidRPr="00587A37">
              <w:rPr>
                <w:bCs/>
                <w:sz w:val="20"/>
                <w:szCs w:val="20"/>
              </w:rPr>
              <w:t>:</w:t>
            </w:r>
          </w:p>
        </w:tc>
      </w:tr>
      <w:tr w:rsidR="00685787" w:rsidRPr="00325E10" w14:paraId="48978CEE" w14:textId="77777777" w:rsidTr="00330151">
        <w:trPr>
          <w:cantSplit/>
        </w:trPr>
        <w:tc>
          <w:tcPr>
            <w:tcW w:w="2757" w:type="dxa"/>
            <w:shd w:val="clear" w:color="auto" w:fill="auto"/>
            <w:vAlign w:val="center"/>
          </w:tcPr>
          <w:p w14:paraId="2173E610" w14:textId="4FE5A210" w:rsidR="00685787" w:rsidRPr="00587A37" w:rsidRDefault="00685787" w:rsidP="00587A37">
            <w:pPr>
              <w:pStyle w:val="BodyText-table"/>
              <w:jc w:val="right"/>
              <w:rPr>
                <w:sz w:val="20"/>
                <w:szCs w:val="20"/>
              </w:rPr>
            </w:pPr>
            <w:r w:rsidRPr="00587A37">
              <w:rPr>
                <w:sz w:val="20"/>
                <w:szCs w:val="20"/>
              </w:rPr>
              <w:t xml:space="preserve">General Electrical </w:t>
            </w:r>
            <w:r w:rsidR="00183FEE" w:rsidRPr="00587A37">
              <w:rPr>
                <w:sz w:val="20"/>
                <w:szCs w:val="20"/>
              </w:rPr>
              <w:t>Enclosure</w:t>
            </w:r>
            <w:r w:rsidRPr="00587A37">
              <w:rPr>
                <w:sz w:val="20"/>
                <w:szCs w:val="20"/>
              </w:rPr>
              <w:t>s</w:t>
            </w:r>
          </w:p>
        </w:tc>
        <w:tc>
          <w:tcPr>
            <w:tcW w:w="1800" w:type="dxa"/>
            <w:shd w:val="clear" w:color="auto" w:fill="auto"/>
            <w:vAlign w:val="center"/>
          </w:tcPr>
          <w:p w14:paraId="764DBF6A" w14:textId="77777777" w:rsidR="00685787" w:rsidRPr="00587A37" w:rsidRDefault="00297734" w:rsidP="00587A37">
            <w:pPr>
              <w:pStyle w:val="BodyText-table"/>
              <w:jc w:val="center"/>
              <w:rPr>
                <w:sz w:val="20"/>
                <w:szCs w:val="20"/>
              </w:rPr>
            </w:pPr>
            <w:r w:rsidRPr="00587A37">
              <w:rPr>
                <w:sz w:val="20"/>
                <w:szCs w:val="20"/>
              </w:rPr>
              <w:t>per distinct vertical section</w:t>
            </w:r>
          </w:p>
        </w:tc>
        <w:tc>
          <w:tcPr>
            <w:tcW w:w="1260" w:type="dxa"/>
            <w:shd w:val="clear" w:color="auto" w:fill="auto"/>
            <w:vAlign w:val="center"/>
          </w:tcPr>
          <w:p w14:paraId="1FB529EA" w14:textId="77777777" w:rsidR="00685787" w:rsidRPr="00587A37" w:rsidRDefault="00297734" w:rsidP="00587A37">
            <w:pPr>
              <w:pStyle w:val="BodyText-table"/>
              <w:jc w:val="center"/>
              <w:rPr>
                <w:sz w:val="20"/>
                <w:szCs w:val="20"/>
              </w:rPr>
            </w:pPr>
            <w:r w:rsidRPr="00587A37">
              <w:rPr>
                <w:sz w:val="20"/>
                <w:szCs w:val="20"/>
              </w:rPr>
              <w:t>4</w:t>
            </w:r>
            <w:r w:rsidR="00685787" w:rsidRPr="00587A37">
              <w:rPr>
                <w:sz w:val="20"/>
                <w:szCs w:val="20"/>
              </w:rPr>
              <w:t>.0E-05</w:t>
            </w:r>
          </w:p>
        </w:tc>
        <w:tc>
          <w:tcPr>
            <w:tcW w:w="1890" w:type="dxa"/>
            <w:shd w:val="clear" w:color="auto" w:fill="auto"/>
            <w:vAlign w:val="center"/>
          </w:tcPr>
          <w:p w14:paraId="0415B8C6" w14:textId="538B7D60" w:rsidR="00685787" w:rsidRPr="00587A37" w:rsidRDefault="00412F88" w:rsidP="00587A37">
            <w:pPr>
              <w:pStyle w:val="BodyText-table"/>
              <w:jc w:val="center"/>
              <w:rPr>
                <w:sz w:val="20"/>
                <w:szCs w:val="20"/>
              </w:rPr>
            </w:pPr>
            <w:r w:rsidRPr="00587A37">
              <w:rPr>
                <w:sz w:val="20"/>
                <w:szCs w:val="20"/>
              </w:rPr>
              <w:t xml:space="preserve">Electrical </w:t>
            </w:r>
            <w:r w:rsidR="00183FEE" w:rsidRPr="00587A37">
              <w:rPr>
                <w:sz w:val="20"/>
                <w:szCs w:val="20"/>
              </w:rPr>
              <w:t>Enclosure</w:t>
            </w:r>
            <w:r w:rsidRPr="00587A37">
              <w:rPr>
                <w:sz w:val="20"/>
                <w:szCs w:val="20"/>
              </w:rPr>
              <w:t>s</w:t>
            </w:r>
          </w:p>
        </w:tc>
        <w:tc>
          <w:tcPr>
            <w:tcW w:w="1620" w:type="dxa"/>
            <w:shd w:val="clear" w:color="auto" w:fill="auto"/>
            <w:vAlign w:val="center"/>
          </w:tcPr>
          <w:p w14:paraId="505E3156" w14:textId="77777777" w:rsidR="00685787" w:rsidRPr="00587A37" w:rsidRDefault="00685787" w:rsidP="00587A37">
            <w:pPr>
              <w:pStyle w:val="BodyText-table"/>
              <w:jc w:val="center"/>
              <w:rPr>
                <w:sz w:val="20"/>
                <w:szCs w:val="20"/>
              </w:rPr>
            </w:pPr>
            <w:r w:rsidRPr="00587A37">
              <w:rPr>
                <w:sz w:val="20"/>
                <w:szCs w:val="20"/>
              </w:rPr>
              <w:t>Electrical Fires</w:t>
            </w:r>
          </w:p>
        </w:tc>
      </w:tr>
      <w:tr w:rsidR="00685787" w:rsidRPr="00325E10" w14:paraId="1AD1AED1" w14:textId="77777777" w:rsidTr="00330151">
        <w:trPr>
          <w:cantSplit/>
        </w:trPr>
        <w:tc>
          <w:tcPr>
            <w:tcW w:w="2757" w:type="dxa"/>
            <w:shd w:val="clear" w:color="auto" w:fill="auto"/>
            <w:vAlign w:val="center"/>
          </w:tcPr>
          <w:p w14:paraId="02E03036" w14:textId="77777777" w:rsidR="00685787" w:rsidRPr="00587A37" w:rsidRDefault="00297734" w:rsidP="00587A37">
            <w:pPr>
              <w:pStyle w:val="BodyText-table"/>
              <w:jc w:val="right"/>
              <w:rPr>
                <w:sz w:val="20"/>
                <w:szCs w:val="20"/>
              </w:rPr>
            </w:pPr>
            <w:r w:rsidRPr="00587A37">
              <w:rPr>
                <w:sz w:val="20"/>
                <w:szCs w:val="20"/>
              </w:rPr>
              <w:t>Main Control Board</w:t>
            </w:r>
          </w:p>
        </w:tc>
        <w:tc>
          <w:tcPr>
            <w:tcW w:w="1800" w:type="dxa"/>
            <w:shd w:val="clear" w:color="auto" w:fill="auto"/>
            <w:vAlign w:val="center"/>
          </w:tcPr>
          <w:p w14:paraId="1D9D54BD" w14:textId="77777777" w:rsidR="00685787" w:rsidRPr="00587A37" w:rsidRDefault="00685787" w:rsidP="00587A37">
            <w:pPr>
              <w:pStyle w:val="BodyText-table"/>
              <w:jc w:val="center"/>
              <w:rPr>
                <w:sz w:val="20"/>
                <w:szCs w:val="20"/>
              </w:rPr>
            </w:pPr>
            <w:r w:rsidRPr="00587A37">
              <w:rPr>
                <w:sz w:val="20"/>
                <w:szCs w:val="20"/>
              </w:rPr>
              <w:t>per unit</w:t>
            </w:r>
          </w:p>
          <w:p w14:paraId="37C8A5DC" w14:textId="77777777" w:rsidR="00685787" w:rsidRPr="00587A37" w:rsidRDefault="00685787" w:rsidP="00587A37">
            <w:pPr>
              <w:pStyle w:val="BodyText-table"/>
              <w:jc w:val="center"/>
              <w:rPr>
                <w:sz w:val="20"/>
                <w:szCs w:val="20"/>
              </w:rPr>
            </w:pPr>
            <w:r w:rsidRPr="00587A37">
              <w:rPr>
                <w:sz w:val="20"/>
                <w:szCs w:val="20"/>
              </w:rPr>
              <w:t>control room</w:t>
            </w:r>
          </w:p>
        </w:tc>
        <w:tc>
          <w:tcPr>
            <w:tcW w:w="1260" w:type="dxa"/>
            <w:shd w:val="clear" w:color="auto" w:fill="auto"/>
            <w:vAlign w:val="center"/>
          </w:tcPr>
          <w:p w14:paraId="5126E4E6" w14:textId="12540D01" w:rsidR="00685787" w:rsidRPr="00587A37" w:rsidRDefault="0093038B" w:rsidP="00587A37">
            <w:pPr>
              <w:pStyle w:val="BodyText-table"/>
              <w:jc w:val="center"/>
              <w:rPr>
                <w:sz w:val="20"/>
                <w:szCs w:val="20"/>
              </w:rPr>
            </w:pPr>
            <w:ins w:id="11" w:author="Author">
              <w:r w:rsidRPr="00587A37">
                <w:rPr>
                  <w:sz w:val="20"/>
                  <w:szCs w:val="20"/>
                </w:rPr>
                <w:t>2.05</w:t>
              </w:r>
            </w:ins>
            <w:r w:rsidR="00685787" w:rsidRPr="00587A37">
              <w:rPr>
                <w:sz w:val="20"/>
                <w:szCs w:val="20"/>
              </w:rPr>
              <w:t>E-03</w:t>
            </w:r>
          </w:p>
        </w:tc>
        <w:tc>
          <w:tcPr>
            <w:tcW w:w="1890" w:type="dxa"/>
            <w:shd w:val="clear" w:color="auto" w:fill="auto"/>
            <w:vAlign w:val="center"/>
          </w:tcPr>
          <w:p w14:paraId="5C28314E" w14:textId="77777777" w:rsidR="00685787" w:rsidRPr="00587A37" w:rsidRDefault="00BC2119" w:rsidP="00587A37">
            <w:pPr>
              <w:pStyle w:val="BodyText-table"/>
              <w:jc w:val="center"/>
              <w:rPr>
                <w:sz w:val="20"/>
                <w:szCs w:val="20"/>
              </w:rPr>
            </w:pPr>
            <w:r w:rsidRPr="00587A37">
              <w:rPr>
                <w:sz w:val="20"/>
                <w:szCs w:val="20"/>
              </w:rPr>
              <w:t>Main Control Board Fires</w:t>
            </w:r>
          </w:p>
        </w:tc>
        <w:tc>
          <w:tcPr>
            <w:tcW w:w="1620" w:type="dxa"/>
            <w:shd w:val="clear" w:color="auto" w:fill="auto"/>
            <w:vAlign w:val="center"/>
          </w:tcPr>
          <w:p w14:paraId="320C3ECB" w14:textId="77777777" w:rsidR="00685787" w:rsidRPr="00587A37" w:rsidRDefault="00685787" w:rsidP="00587A37">
            <w:pPr>
              <w:pStyle w:val="BodyText-table"/>
              <w:jc w:val="center"/>
              <w:rPr>
                <w:sz w:val="20"/>
                <w:szCs w:val="20"/>
              </w:rPr>
            </w:pPr>
            <w:r w:rsidRPr="00587A37">
              <w:rPr>
                <w:sz w:val="20"/>
                <w:szCs w:val="20"/>
              </w:rPr>
              <w:t>Control Room</w:t>
            </w:r>
          </w:p>
        </w:tc>
      </w:tr>
      <w:tr w:rsidR="00B050C3" w:rsidRPr="00325E10" w14:paraId="257D17BF" w14:textId="77777777" w:rsidTr="00330151">
        <w:trPr>
          <w:cantSplit/>
        </w:trPr>
        <w:tc>
          <w:tcPr>
            <w:tcW w:w="9327" w:type="dxa"/>
            <w:gridSpan w:val="5"/>
            <w:shd w:val="clear" w:color="auto" w:fill="auto"/>
            <w:vAlign w:val="center"/>
          </w:tcPr>
          <w:p w14:paraId="31264DA2" w14:textId="77777777" w:rsidR="00685787" w:rsidRPr="00587A37" w:rsidRDefault="00412F88" w:rsidP="00587A37">
            <w:pPr>
              <w:pStyle w:val="BodyText-table"/>
              <w:rPr>
                <w:bCs/>
                <w:sz w:val="20"/>
                <w:szCs w:val="20"/>
              </w:rPr>
            </w:pPr>
            <w:r w:rsidRPr="00587A37">
              <w:rPr>
                <w:bCs/>
                <w:sz w:val="20"/>
                <w:szCs w:val="20"/>
              </w:rPr>
              <w:t>Electric Motors:</w:t>
            </w:r>
          </w:p>
        </w:tc>
      </w:tr>
      <w:tr w:rsidR="00685787" w:rsidRPr="00325E10" w14:paraId="5EC6B662" w14:textId="77777777" w:rsidTr="00330151">
        <w:trPr>
          <w:cantSplit/>
        </w:trPr>
        <w:tc>
          <w:tcPr>
            <w:tcW w:w="2757" w:type="dxa"/>
            <w:shd w:val="clear" w:color="auto" w:fill="auto"/>
            <w:vAlign w:val="center"/>
          </w:tcPr>
          <w:p w14:paraId="4B04B056" w14:textId="77777777" w:rsidR="00685787" w:rsidRPr="00587A37" w:rsidRDefault="00685787" w:rsidP="00587A37">
            <w:pPr>
              <w:pStyle w:val="BodyText-table"/>
              <w:jc w:val="right"/>
              <w:rPr>
                <w:sz w:val="20"/>
                <w:szCs w:val="20"/>
              </w:rPr>
            </w:pPr>
            <w:r w:rsidRPr="00587A37">
              <w:rPr>
                <w:sz w:val="20"/>
                <w:szCs w:val="20"/>
              </w:rPr>
              <w:t>Electric Motors</w:t>
            </w:r>
          </w:p>
        </w:tc>
        <w:tc>
          <w:tcPr>
            <w:tcW w:w="1800" w:type="dxa"/>
            <w:shd w:val="clear" w:color="auto" w:fill="auto"/>
            <w:vAlign w:val="center"/>
          </w:tcPr>
          <w:p w14:paraId="0DEDA4B1" w14:textId="77777777" w:rsidR="00685787" w:rsidRPr="00587A37" w:rsidRDefault="00685787" w:rsidP="00587A37">
            <w:pPr>
              <w:pStyle w:val="BodyText-table"/>
              <w:jc w:val="center"/>
              <w:rPr>
                <w:sz w:val="20"/>
                <w:szCs w:val="20"/>
              </w:rPr>
            </w:pPr>
            <w:r w:rsidRPr="00587A37">
              <w:rPr>
                <w:sz w:val="20"/>
                <w:szCs w:val="20"/>
              </w:rPr>
              <w:t>per motor</w:t>
            </w:r>
          </w:p>
        </w:tc>
        <w:tc>
          <w:tcPr>
            <w:tcW w:w="1260" w:type="dxa"/>
            <w:shd w:val="clear" w:color="auto" w:fill="auto"/>
            <w:vAlign w:val="center"/>
          </w:tcPr>
          <w:p w14:paraId="70D3DEC8" w14:textId="77777777" w:rsidR="00685787" w:rsidRPr="00587A37" w:rsidRDefault="00412F88" w:rsidP="00587A37">
            <w:pPr>
              <w:pStyle w:val="BodyText-table"/>
              <w:jc w:val="center"/>
              <w:rPr>
                <w:sz w:val="20"/>
                <w:szCs w:val="20"/>
              </w:rPr>
            </w:pPr>
            <w:r w:rsidRPr="00587A37">
              <w:rPr>
                <w:sz w:val="20"/>
                <w:szCs w:val="20"/>
              </w:rPr>
              <w:t>1.4E-3</w:t>
            </w:r>
          </w:p>
        </w:tc>
        <w:tc>
          <w:tcPr>
            <w:tcW w:w="1890" w:type="dxa"/>
            <w:shd w:val="clear" w:color="auto" w:fill="auto"/>
            <w:vAlign w:val="center"/>
          </w:tcPr>
          <w:p w14:paraId="0B169F9D" w14:textId="77777777" w:rsidR="00685787" w:rsidRPr="00587A37" w:rsidRDefault="00412F88" w:rsidP="00587A37">
            <w:pPr>
              <w:pStyle w:val="BodyText-table"/>
              <w:jc w:val="center"/>
              <w:rPr>
                <w:sz w:val="20"/>
                <w:szCs w:val="20"/>
              </w:rPr>
            </w:pPr>
            <w:r w:rsidRPr="00587A37">
              <w:rPr>
                <w:sz w:val="20"/>
                <w:szCs w:val="20"/>
              </w:rPr>
              <w:t>Electric Motors</w:t>
            </w:r>
          </w:p>
        </w:tc>
        <w:tc>
          <w:tcPr>
            <w:tcW w:w="1620" w:type="dxa"/>
            <w:shd w:val="clear" w:color="auto" w:fill="auto"/>
            <w:vAlign w:val="center"/>
          </w:tcPr>
          <w:p w14:paraId="7DF5EE5F" w14:textId="77777777" w:rsidR="00685787" w:rsidRPr="00587A37" w:rsidRDefault="00685787" w:rsidP="00587A37">
            <w:pPr>
              <w:pStyle w:val="BodyText-table"/>
              <w:jc w:val="center"/>
              <w:rPr>
                <w:sz w:val="20"/>
                <w:szCs w:val="20"/>
              </w:rPr>
            </w:pPr>
            <w:r w:rsidRPr="00587A37">
              <w:rPr>
                <w:sz w:val="20"/>
                <w:szCs w:val="20"/>
              </w:rPr>
              <w:t>Electrical Fires</w:t>
            </w:r>
          </w:p>
        </w:tc>
      </w:tr>
      <w:tr w:rsidR="00B050C3" w:rsidRPr="00325E10" w14:paraId="6E1E0B1C" w14:textId="77777777" w:rsidTr="00330151">
        <w:trPr>
          <w:cantSplit/>
        </w:trPr>
        <w:tc>
          <w:tcPr>
            <w:tcW w:w="9327" w:type="dxa"/>
            <w:gridSpan w:val="5"/>
            <w:shd w:val="clear" w:color="auto" w:fill="auto"/>
            <w:vAlign w:val="center"/>
          </w:tcPr>
          <w:p w14:paraId="76CB3E32" w14:textId="77777777" w:rsidR="00685787" w:rsidRPr="00587A37" w:rsidRDefault="00685787" w:rsidP="00587A37">
            <w:pPr>
              <w:pStyle w:val="BodyText-table"/>
              <w:rPr>
                <w:bCs/>
                <w:sz w:val="20"/>
                <w:szCs w:val="20"/>
              </w:rPr>
            </w:pPr>
            <w:r w:rsidRPr="00587A37">
              <w:rPr>
                <w:bCs/>
                <w:sz w:val="20"/>
                <w:szCs w:val="20"/>
              </w:rPr>
              <w:t xml:space="preserve">Generators </w:t>
            </w:r>
            <w:r w:rsidR="001C1662" w:rsidRPr="00587A37">
              <w:rPr>
                <w:bCs/>
                <w:sz w:val="20"/>
                <w:szCs w:val="20"/>
              </w:rPr>
              <w:t>–</w:t>
            </w:r>
            <w:r w:rsidR="00115F24" w:rsidRPr="00587A37">
              <w:rPr>
                <w:bCs/>
                <w:sz w:val="20"/>
                <w:szCs w:val="20"/>
              </w:rPr>
              <w:t xml:space="preserve"> General:</w:t>
            </w:r>
          </w:p>
        </w:tc>
      </w:tr>
      <w:tr w:rsidR="003F64E3" w:rsidRPr="00325E10" w14:paraId="11767DC1" w14:textId="77777777" w:rsidTr="00330151">
        <w:trPr>
          <w:cantSplit/>
        </w:trPr>
        <w:tc>
          <w:tcPr>
            <w:tcW w:w="2757" w:type="dxa"/>
            <w:vMerge w:val="restart"/>
            <w:shd w:val="clear" w:color="auto" w:fill="auto"/>
            <w:vAlign w:val="center"/>
          </w:tcPr>
          <w:p w14:paraId="119D1042" w14:textId="77777777" w:rsidR="003F64E3" w:rsidRPr="00587A37" w:rsidRDefault="003F64E3" w:rsidP="00587A37">
            <w:pPr>
              <w:pStyle w:val="BodyText-table"/>
              <w:jc w:val="right"/>
              <w:rPr>
                <w:sz w:val="20"/>
                <w:szCs w:val="20"/>
              </w:rPr>
            </w:pPr>
            <w:r w:rsidRPr="00587A37">
              <w:rPr>
                <w:sz w:val="20"/>
                <w:szCs w:val="20"/>
              </w:rPr>
              <w:t>Diesel Generators</w:t>
            </w:r>
          </w:p>
        </w:tc>
        <w:tc>
          <w:tcPr>
            <w:tcW w:w="1800" w:type="dxa"/>
            <w:vMerge w:val="restart"/>
            <w:shd w:val="clear" w:color="auto" w:fill="auto"/>
            <w:vAlign w:val="center"/>
          </w:tcPr>
          <w:p w14:paraId="51857AC8" w14:textId="77777777" w:rsidR="003F64E3" w:rsidRPr="00587A37" w:rsidRDefault="003F64E3" w:rsidP="00587A37">
            <w:pPr>
              <w:pStyle w:val="BodyText-table"/>
              <w:jc w:val="center"/>
              <w:rPr>
                <w:sz w:val="20"/>
                <w:szCs w:val="20"/>
              </w:rPr>
            </w:pPr>
            <w:r w:rsidRPr="00587A37">
              <w:rPr>
                <w:sz w:val="20"/>
                <w:szCs w:val="20"/>
              </w:rPr>
              <w:t>per generator</w:t>
            </w:r>
          </w:p>
        </w:tc>
        <w:tc>
          <w:tcPr>
            <w:tcW w:w="1260" w:type="dxa"/>
            <w:shd w:val="clear" w:color="auto" w:fill="auto"/>
            <w:vAlign w:val="center"/>
          </w:tcPr>
          <w:p w14:paraId="08C43D73" w14:textId="77777777" w:rsidR="003F64E3" w:rsidRPr="00587A37" w:rsidRDefault="003F64E3" w:rsidP="00587A37">
            <w:pPr>
              <w:pStyle w:val="BodyText-table"/>
              <w:jc w:val="center"/>
              <w:rPr>
                <w:color w:val="000000"/>
                <w:sz w:val="20"/>
                <w:szCs w:val="20"/>
              </w:rPr>
            </w:pPr>
            <w:r w:rsidRPr="00587A37">
              <w:rPr>
                <w:color w:val="000000"/>
                <w:sz w:val="20"/>
                <w:szCs w:val="20"/>
              </w:rPr>
              <w:t>6.2E-04</w:t>
            </w:r>
          </w:p>
        </w:tc>
        <w:tc>
          <w:tcPr>
            <w:tcW w:w="1890" w:type="dxa"/>
            <w:tcBorders>
              <w:top w:val="single" w:sz="6" w:space="0" w:color="000000" w:themeColor="text1"/>
              <w:bottom w:val="single" w:sz="6" w:space="0" w:color="000000" w:themeColor="text1"/>
            </w:tcBorders>
            <w:shd w:val="clear" w:color="auto" w:fill="auto"/>
            <w:vAlign w:val="center"/>
          </w:tcPr>
          <w:p w14:paraId="6B7622BE" w14:textId="57895AB8" w:rsidR="003F64E3" w:rsidRPr="00587A37" w:rsidRDefault="00FC3404" w:rsidP="00587A37">
            <w:pPr>
              <w:pStyle w:val="BodyText-table"/>
              <w:jc w:val="center"/>
              <w:rPr>
                <w:sz w:val="20"/>
                <w:szCs w:val="20"/>
              </w:rPr>
            </w:pPr>
            <w:r w:rsidRPr="00587A37">
              <w:rPr>
                <w:sz w:val="20"/>
                <w:szCs w:val="20"/>
              </w:rPr>
              <w:t xml:space="preserve">Electrical </w:t>
            </w:r>
            <w:r w:rsidR="00183FEE" w:rsidRPr="00587A37">
              <w:rPr>
                <w:sz w:val="20"/>
                <w:szCs w:val="20"/>
              </w:rPr>
              <w:t>Enclosure</w:t>
            </w:r>
            <w:r w:rsidRPr="00587A37">
              <w:rPr>
                <w:sz w:val="20"/>
                <w:szCs w:val="20"/>
              </w:rPr>
              <w:t>s</w:t>
            </w:r>
          </w:p>
        </w:tc>
        <w:tc>
          <w:tcPr>
            <w:tcW w:w="1620" w:type="dxa"/>
            <w:tcBorders>
              <w:top w:val="single" w:sz="6" w:space="0" w:color="000000" w:themeColor="text1"/>
              <w:bottom w:val="single" w:sz="6" w:space="0" w:color="000000" w:themeColor="text1"/>
            </w:tcBorders>
            <w:shd w:val="clear" w:color="auto" w:fill="auto"/>
            <w:vAlign w:val="center"/>
          </w:tcPr>
          <w:p w14:paraId="2E1FB52E" w14:textId="77777777" w:rsidR="003F64E3" w:rsidRPr="00587A37" w:rsidRDefault="003F64E3" w:rsidP="00587A37">
            <w:pPr>
              <w:pStyle w:val="BodyText-table"/>
              <w:jc w:val="center"/>
              <w:rPr>
                <w:sz w:val="20"/>
                <w:szCs w:val="20"/>
              </w:rPr>
            </w:pPr>
            <w:r w:rsidRPr="00587A37">
              <w:rPr>
                <w:sz w:val="20"/>
                <w:szCs w:val="20"/>
              </w:rPr>
              <w:t>Electrical Fires</w:t>
            </w:r>
          </w:p>
        </w:tc>
      </w:tr>
      <w:tr w:rsidR="003F64E3" w:rsidRPr="00325E10" w14:paraId="3E57094F" w14:textId="77777777" w:rsidTr="00330151">
        <w:trPr>
          <w:cantSplit/>
        </w:trPr>
        <w:tc>
          <w:tcPr>
            <w:tcW w:w="2757" w:type="dxa"/>
            <w:vMerge/>
            <w:vAlign w:val="center"/>
          </w:tcPr>
          <w:p w14:paraId="09C31900" w14:textId="77777777" w:rsidR="003F64E3" w:rsidRPr="00587A37" w:rsidRDefault="003F64E3" w:rsidP="00587A37">
            <w:pPr>
              <w:pStyle w:val="BodyText-table"/>
              <w:jc w:val="center"/>
              <w:rPr>
                <w:sz w:val="20"/>
                <w:szCs w:val="20"/>
              </w:rPr>
            </w:pPr>
          </w:p>
        </w:tc>
        <w:tc>
          <w:tcPr>
            <w:tcW w:w="1800" w:type="dxa"/>
            <w:vMerge/>
            <w:vAlign w:val="center"/>
          </w:tcPr>
          <w:p w14:paraId="1CA2DE35" w14:textId="77777777" w:rsidR="003F64E3" w:rsidRPr="00587A37" w:rsidRDefault="003F64E3" w:rsidP="00587A37">
            <w:pPr>
              <w:pStyle w:val="BodyText-table"/>
              <w:jc w:val="center"/>
              <w:rPr>
                <w:sz w:val="20"/>
                <w:szCs w:val="20"/>
              </w:rPr>
            </w:pPr>
          </w:p>
        </w:tc>
        <w:tc>
          <w:tcPr>
            <w:tcW w:w="1260" w:type="dxa"/>
            <w:shd w:val="clear" w:color="auto" w:fill="auto"/>
            <w:vAlign w:val="center"/>
          </w:tcPr>
          <w:p w14:paraId="2F335C7D" w14:textId="77777777" w:rsidR="003F64E3" w:rsidRPr="00587A37" w:rsidRDefault="003F64E3" w:rsidP="00587A37">
            <w:pPr>
              <w:pStyle w:val="BodyText-table"/>
              <w:jc w:val="center"/>
              <w:rPr>
                <w:color w:val="000000"/>
                <w:sz w:val="20"/>
                <w:szCs w:val="20"/>
              </w:rPr>
            </w:pPr>
            <w:r w:rsidRPr="00587A37">
              <w:rPr>
                <w:color w:val="000000"/>
                <w:sz w:val="20"/>
                <w:szCs w:val="20"/>
              </w:rPr>
              <w:t>3.3E-03</w:t>
            </w:r>
          </w:p>
        </w:tc>
        <w:tc>
          <w:tcPr>
            <w:tcW w:w="1890" w:type="dxa"/>
            <w:tcBorders>
              <w:top w:val="single" w:sz="6" w:space="0" w:color="000000" w:themeColor="text1"/>
              <w:bottom w:val="single" w:sz="6" w:space="0" w:color="000000" w:themeColor="text1"/>
            </w:tcBorders>
            <w:shd w:val="clear" w:color="auto" w:fill="auto"/>
            <w:vAlign w:val="center"/>
          </w:tcPr>
          <w:p w14:paraId="606FFAF4" w14:textId="77777777" w:rsidR="003F64E3" w:rsidRPr="00587A37" w:rsidRDefault="00387FAF" w:rsidP="00587A37">
            <w:pPr>
              <w:pStyle w:val="BodyText-table"/>
              <w:jc w:val="center"/>
              <w:rPr>
                <w:sz w:val="20"/>
                <w:szCs w:val="20"/>
              </w:rPr>
            </w:pPr>
            <w:r w:rsidRPr="00587A37">
              <w:rPr>
                <w:sz w:val="20"/>
                <w:szCs w:val="20"/>
              </w:rPr>
              <w:t>Oil Spills</w:t>
            </w:r>
          </w:p>
        </w:tc>
        <w:tc>
          <w:tcPr>
            <w:tcW w:w="1620" w:type="dxa"/>
            <w:tcBorders>
              <w:top w:val="single" w:sz="6" w:space="0" w:color="000000" w:themeColor="text1"/>
              <w:bottom w:val="single" w:sz="6" w:space="0" w:color="000000" w:themeColor="text1"/>
            </w:tcBorders>
            <w:shd w:val="clear" w:color="auto" w:fill="auto"/>
            <w:vAlign w:val="center"/>
          </w:tcPr>
          <w:p w14:paraId="42FB50C9" w14:textId="77777777" w:rsidR="003F64E3" w:rsidRPr="00587A37" w:rsidRDefault="003F64E3" w:rsidP="00587A37">
            <w:pPr>
              <w:pStyle w:val="BodyText-table"/>
              <w:jc w:val="center"/>
              <w:rPr>
                <w:sz w:val="20"/>
                <w:szCs w:val="20"/>
              </w:rPr>
            </w:pPr>
            <w:r w:rsidRPr="00587A37">
              <w:rPr>
                <w:sz w:val="20"/>
                <w:szCs w:val="20"/>
              </w:rPr>
              <w:t>Oil Fires</w:t>
            </w:r>
          </w:p>
        </w:tc>
      </w:tr>
      <w:tr w:rsidR="003F64E3" w:rsidRPr="00325E10" w14:paraId="464E26A8" w14:textId="77777777" w:rsidTr="00330151">
        <w:trPr>
          <w:cantSplit/>
        </w:trPr>
        <w:tc>
          <w:tcPr>
            <w:tcW w:w="2757" w:type="dxa"/>
            <w:vMerge/>
            <w:vAlign w:val="center"/>
          </w:tcPr>
          <w:p w14:paraId="2C0CF0D2" w14:textId="77777777" w:rsidR="003F64E3" w:rsidRPr="00587A37" w:rsidRDefault="003F64E3" w:rsidP="00587A37">
            <w:pPr>
              <w:pStyle w:val="BodyText-table"/>
              <w:jc w:val="center"/>
              <w:rPr>
                <w:sz w:val="20"/>
                <w:szCs w:val="20"/>
              </w:rPr>
            </w:pPr>
          </w:p>
        </w:tc>
        <w:tc>
          <w:tcPr>
            <w:tcW w:w="1800" w:type="dxa"/>
            <w:vMerge/>
            <w:vAlign w:val="center"/>
          </w:tcPr>
          <w:p w14:paraId="077F68F5" w14:textId="77777777" w:rsidR="003F64E3" w:rsidRPr="00587A37" w:rsidRDefault="003F64E3" w:rsidP="00587A37">
            <w:pPr>
              <w:pStyle w:val="BodyText-table"/>
              <w:jc w:val="center"/>
              <w:rPr>
                <w:sz w:val="20"/>
                <w:szCs w:val="20"/>
              </w:rPr>
            </w:pPr>
          </w:p>
        </w:tc>
        <w:tc>
          <w:tcPr>
            <w:tcW w:w="1260" w:type="dxa"/>
            <w:shd w:val="clear" w:color="auto" w:fill="auto"/>
            <w:vAlign w:val="center"/>
          </w:tcPr>
          <w:p w14:paraId="3DEA291D" w14:textId="23D7D02E" w:rsidR="003F64E3" w:rsidRPr="00587A37" w:rsidRDefault="003F64E3" w:rsidP="00587A37">
            <w:pPr>
              <w:pStyle w:val="BodyText-table"/>
              <w:jc w:val="center"/>
              <w:rPr>
                <w:color w:val="000000"/>
                <w:sz w:val="20"/>
                <w:szCs w:val="20"/>
              </w:rPr>
            </w:pPr>
            <w:r w:rsidRPr="00587A37">
              <w:rPr>
                <w:color w:val="000000"/>
                <w:sz w:val="20"/>
                <w:szCs w:val="20"/>
              </w:rPr>
              <w:t>3.9E-03</w:t>
            </w:r>
            <w:r w:rsidR="00FC3404" w:rsidRPr="00587A37">
              <w:rPr>
                <w:color w:val="000000"/>
                <w:sz w:val="20"/>
                <w:szCs w:val="20"/>
              </w:rPr>
              <w:t>*</w:t>
            </w:r>
          </w:p>
        </w:tc>
        <w:tc>
          <w:tcPr>
            <w:tcW w:w="1890" w:type="dxa"/>
            <w:tcBorders>
              <w:top w:val="single" w:sz="6" w:space="0" w:color="000000" w:themeColor="text1"/>
              <w:bottom w:val="single" w:sz="6" w:space="0" w:color="000000" w:themeColor="text1"/>
            </w:tcBorders>
            <w:shd w:val="clear" w:color="auto" w:fill="auto"/>
            <w:vAlign w:val="center"/>
          </w:tcPr>
          <w:p w14:paraId="5B381A85" w14:textId="77777777" w:rsidR="003F64E3" w:rsidRPr="00587A37" w:rsidRDefault="00387FAF" w:rsidP="00587A37">
            <w:pPr>
              <w:pStyle w:val="BodyText-table"/>
              <w:jc w:val="center"/>
              <w:rPr>
                <w:sz w:val="20"/>
                <w:szCs w:val="20"/>
              </w:rPr>
            </w:pPr>
            <w:r w:rsidRPr="00587A37">
              <w:rPr>
                <w:sz w:val="20"/>
                <w:szCs w:val="20"/>
              </w:rPr>
              <w:t>Oil Spills</w:t>
            </w:r>
          </w:p>
        </w:tc>
        <w:tc>
          <w:tcPr>
            <w:tcW w:w="1620" w:type="dxa"/>
            <w:tcBorders>
              <w:top w:val="single" w:sz="6" w:space="0" w:color="000000" w:themeColor="text1"/>
              <w:bottom w:val="single" w:sz="6" w:space="0" w:color="000000" w:themeColor="text1"/>
            </w:tcBorders>
            <w:shd w:val="clear" w:color="auto" w:fill="auto"/>
            <w:vAlign w:val="center"/>
          </w:tcPr>
          <w:p w14:paraId="125E4A1E" w14:textId="77777777" w:rsidR="003F64E3" w:rsidRPr="00587A37" w:rsidRDefault="003F64E3" w:rsidP="00587A37">
            <w:pPr>
              <w:pStyle w:val="BodyText-table"/>
              <w:jc w:val="center"/>
              <w:rPr>
                <w:sz w:val="20"/>
                <w:szCs w:val="20"/>
              </w:rPr>
            </w:pPr>
            <w:r w:rsidRPr="00587A37">
              <w:rPr>
                <w:sz w:val="20"/>
                <w:szCs w:val="20"/>
              </w:rPr>
              <w:t>Oil Fires</w:t>
            </w:r>
          </w:p>
        </w:tc>
      </w:tr>
      <w:tr w:rsidR="00387FAF" w:rsidRPr="00325E10" w14:paraId="5FA82B75" w14:textId="77777777" w:rsidTr="00330151">
        <w:trPr>
          <w:cantSplit/>
        </w:trPr>
        <w:tc>
          <w:tcPr>
            <w:tcW w:w="2757" w:type="dxa"/>
            <w:shd w:val="clear" w:color="auto" w:fill="auto"/>
            <w:vAlign w:val="center"/>
          </w:tcPr>
          <w:p w14:paraId="3F2DD8FE" w14:textId="77777777" w:rsidR="00387FAF" w:rsidRPr="00587A37" w:rsidRDefault="00387FAF" w:rsidP="00587A37">
            <w:pPr>
              <w:pStyle w:val="BodyText-table"/>
              <w:jc w:val="right"/>
              <w:rPr>
                <w:sz w:val="20"/>
                <w:szCs w:val="20"/>
              </w:rPr>
            </w:pPr>
            <w:r w:rsidRPr="00587A37">
              <w:rPr>
                <w:sz w:val="20"/>
                <w:szCs w:val="20"/>
              </w:rPr>
              <w:t>Gas Turbine Generators</w:t>
            </w:r>
          </w:p>
        </w:tc>
        <w:tc>
          <w:tcPr>
            <w:tcW w:w="1800" w:type="dxa"/>
            <w:shd w:val="clear" w:color="auto" w:fill="auto"/>
            <w:vAlign w:val="center"/>
          </w:tcPr>
          <w:p w14:paraId="5CEA5992" w14:textId="77777777" w:rsidR="00387FAF" w:rsidRPr="00587A37" w:rsidRDefault="006E74F1" w:rsidP="00587A37">
            <w:pPr>
              <w:pStyle w:val="BodyText-table"/>
              <w:jc w:val="center"/>
              <w:rPr>
                <w:sz w:val="20"/>
                <w:szCs w:val="20"/>
              </w:rPr>
            </w:pPr>
            <w:r w:rsidRPr="00587A37">
              <w:rPr>
                <w:sz w:val="20"/>
                <w:szCs w:val="20"/>
              </w:rPr>
              <w:t>per generator</w:t>
            </w:r>
          </w:p>
        </w:tc>
        <w:tc>
          <w:tcPr>
            <w:tcW w:w="1260" w:type="dxa"/>
            <w:shd w:val="clear" w:color="auto" w:fill="auto"/>
          </w:tcPr>
          <w:p w14:paraId="257B12F4" w14:textId="77777777" w:rsidR="00387FAF" w:rsidRPr="00587A37" w:rsidRDefault="00387FAF" w:rsidP="00587A37">
            <w:pPr>
              <w:pStyle w:val="BodyText-table"/>
              <w:jc w:val="center"/>
              <w:rPr>
                <w:sz w:val="20"/>
                <w:szCs w:val="20"/>
              </w:rPr>
            </w:pPr>
            <w:r w:rsidRPr="00587A37">
              <w:rPr>
                <w:sz w:val="20"/>
                <w:szCs w:val="20"/>
              </w:rPr>
              <w:t>1.6E-02</w:t>
            </w:r>
          </w:p>
        </w:tc>
        <w:tc>
          <w:tcPr>
            <w:tcW w:w="1890" w:type="dxa"/>
            <w:tcBorders>
              <w:top w:val="single" w:sz="6" w:space="0" w:color="000000" w:themeColor="text1"/>
            </w:tcBorders>
            <w:shd w:val="clear" w:color="auto" w:fill="auto"/>
            <w:vAlign w:val="center"/>
          </w:tcPr>
          <w:p w14:paraId="7D92D71B" w14:textId="77777777" w:rsidR="00387FAF" w:rsidRPr="00587A37" w:rsidRDefault="00387FAF" w:rsidP="00587A37">
            <w:pPr>
              <w:pStyle w:val="BodyText-table"/>
              <w:jc w:val="center"/>
              <w:rPr>
                <w:sz w:val="20"/>
                <w:szCs w:val="20"/>
              </w:rPr>
            </w:pPr>
            <w:r w:rsidRPr="00587A37">
              <w:rPr>
                <w:sz w:val="20"/>
                <w:szCs w:val="20"/>
              </w:rPr>
              <w:t>Oil Spills</w:t>
            </w:r>
          </w:p>
        </w:tc>
        <w:tc>
          <w:tcPr>
            <w:tcW w:w="1620" w:type="dxa"/>
            <w:tcBorders>
              <w:top w:val="single" w:sz="6" w:space="0" w:color="000000" w:themeColor="text1"/>
            </w:tcBorders>
            <w:shd w:val="clear" w:color="auto" w:fill="auto"/>
            <w:vAlign w:val="center"/>
          </w:tcPr>
          <w:p w14:paraId="0553170E" w14:textId="77777777" w:rsidR="00387FAF" w:rsidRPr="00587A37" w:rsidRDefault="00387FAF" w:rsidP="00587A37">
            <w:pPr>
              <w:pStyle w:val="BodyText-table"/>
              <w:jc w:val="center"/>
              <w:rPr>
                <w:sz w:val="20"/>
                <w:szCs w:val="20"/>
              </w:rPr>
            </w:pPr>
            <w:r w:rsidRPr="00587A37">
              <w:rPr>
                <w:sz w:val="20"/>
                <w:szCs w:val="20"/>
              </w:rPr>
              <w:t>Oil Fires</w:t>
            </w:r>
          </w:p>
        </w:tc>
      </w:tr>
      <w:tr w:rsidR="00387FAF" w:rsidRPr="00325E10" w14:paraId="716AED7D" w14:textId="77777777" w:rsidTr="00330151">
        <w:trPr>
          <w:cantSplit/>
        </w:trPr>
        <w:tc>
          <w:tcPr>
            <w:tcW w:w="2757" w:type="dxa"/>
            <w:shd w:val="clear" w:color="auto" w:fill="auto"/>
            <w:vAlign w:val="center"/>
          </w:tcPr>
          <w:p w14:paraId="51980A42" w14:textId="77777777" w:rsidR="00387FAF" w:rsidRPr="00587A37" w:rsidRDefault="00387FAF" w:rsidP="00587A37">
            <w:pPr>
              <w:pStyle w:val="BodyText-table"/>
              <w:jc w:val="right"/>
              <w:rPr>
                <w:sz w:val="20"/>
                <w:szCs w:val="20"/>
              </w:rPr>
            </w:pPr>
            <w:r w:rsidRPr="00587A37">
              <w:rPr>
                <w:sz w:val="20"/>
                <w:szCs w:val="20"/>
              </w:rPr>
              <w:t>RPS MG Sets</w:t>
            </w:r>
          </w:p>
        </w:tc>
        <w:tc>
          <w:tcPr>
            <w:tcW w:w="1800" w:type="dxa"/>
            <w:shd w:val="clear" w:color="auto" w:fill="auto"/>
            <w:vAlign w:val="center"/>
          </w:tcPr>
          <w:p w14:paraId="50CE6F40" w14:textId="77777777" w:rsidR="00387FAF" w:rsidRPr="00587A37" w:rsidRDefault="006E74F1" w:rsidP="00587A37">
            <w:pPr>
              <w:pStyle w:val="BodyText-table"/>
              <w:jc w:val="center"/>
              <w:rPr>
                <w:sz w:val="20"/>
                <w:szCs w:val="20"/>
              </w:rPr>
            </w:pPr>
            <w:r w:rsidRPr="00587A37">
              <w:rPr>
                <w:sz w:val="20"/>
                <w:szCs w:val="20"/>
              </w:rPr>
              <w:t>per generator set</w:t>
            </w:r>
          </w:p>
        </w:tc>
        <w:tc>
          <w:tcPr>
            <w:tcW w:w="1260" w:type="dxa"/>
            <w:shd w:val="clear" w:color="auto" w:fill="auto"/>
          </w:tcPr>
          <w:p w14:paraId="1A8ECBF6" w14:textId="77777777" w:rsidR="00387FAF" w:rsidRPr="00587A37" w:rsidRDefault="00387FAF" w:rsidP="00587A37">
            <w:pPr>
              <w:pStyle w:val="BodyText-table"/>
              <w:jc w:val="center"/>
              <w:rPr>
                <w:sz w:val="20"/>
                <w:szCs w:val="20"/>
              </w:rPr>
            </w:pPr>
            <w:r w:rsidRPr="00587A37">
              <w:rPr>
                <w:sz w:val="20"/>
                <w:szCs w:val="20"/>
              </w:rPr>
              <w:t>7.7E-04</w:t>
            </w:r>
          </w:p>
        </w:tc>
        <w:tc>
          <w:tcPr>
            <w:tcW w:w="1890" w:type="dxa"/>
            <w:shd w:val="clear" w:color="auto" w:fill="auto"/>
            <w:vAlign w:val="center"/>
          </w:tcPr>
          <w:p w14:paraId="73334A72" w14:textId="77777777" w:rsidR="00387FAF" w:rsidRPr="00587A37" w:rsidRDefault="00387FAF" w:rsidP="00587A37">
            <w:pPr>
              <w:pStyle w:val="BodyText-table"/>
              <w:jc w:val="center"/>
              <w:rPr>
                <w:sz w:val="20"/>
                <w:szCs w:val="20"/>
              </w:rPr>
            </w:pPr>
            <w:r w:rsidRPr="00587A37">
              <w:rPr>
                <w:sz w:val="20"/>
                <w:szCs w:val="20"/>
              </w:rPr>
              <w:t>Electric Motors</w:t>
            </w:r>
          </w:p>
        </w:tc>
        <w:tc>
          <w:tcPr>
            <w:tcW w:w="1620" w:type="dxa"/>
            <w:shd w:val="clear" w:color="auto" w:fill="auto"/>
            <w:vAlign w:val="center"/>
          </w:tcPr>
          <w:p w14:paraId="11BBEC75" w14:textId="77777777" w:rsidR="00387FAF" w:rsidRPr="00587A37" w:rsidRDefault="00387FAF" w:rsidP="00587A37">
            <w:pPr>
              <w:pStyle w:val="BodyText-table"/>
              <w:jc w:val="center"/>
              <w:rPr>
                <w:sz w:val="20"/>
                <w:szCs w:val="20"/>
              </w:rPr>
            </w:pPr>
            <w:r w:rsidRPr="00587A37">
              <w:rPr>
                <w:sz w:val="20"/>
                <w:szCs w:val="20"/>
              </w:rPr>
              <w:t>Electrical Fires</w:t>
            </w:r>
          </w:p>
        </w:tc>
      </w:tr>
      <w:tr w:rsidR="006E74F1" w:rsidRPr="00325E10" w14:paraId="78A8A767" w14:textId="77777777" w:rsidTr="00330151">
        <w:trPr>
          <w:cantSplit/>
        </w:trPr>
        <w:tc>
          <w:tcPr>
            <w:tcW w:w="9327" w:type="dxa"/>
            <w:gridSpan w:val="5"/>
            <w:shd w:val="clear" w:color="auto" w:fill="auto"/>
            <w:vAlign w:val="center"/>
          </w:tcPr>
          <w:p w14:paraId="2E25BBF6" w14:textId="77777777" w:rsidR="006E74F1" w:rsidRPr="00587A37" w:rsidRDefault="006E74F1" w:rsidP="00587A37">
            <w:pPr>
              <w:pStyle w:val="BodyText-table"/>
              <w:rPr>
                <w:sz w:val="20"/>
                <w:szCs w:val="20"/>
              </w:rPr>
            </w:pPr>
            <w:r w:rsidRPr="00587A37">
              <w:rPr>
                <w:bCs/>
                <w:sz w:val="20"/>
                <w:szCs w:val="20"/>
              </w:rPr>
              <w:t>High Energy Arcing Faults:</w:t>
            </w:r>
          </w:p>
        </w:tc>
      </w:tr>
      <w:tr w:rsidR="0093728A" w:rsidRPr="00325E10" w14:paraId="52B954D5" w14:textId="77777777" w:rsidTr="00330151">
        <w:trPr>
          <w:cantSplit/>
        </w:trPr>
        <w:tc>
          <w:tcPr>
            <w:tcW w:w="2757" w:type="dxa"/>
            <w:shd w:val="clear" w:color="auto" w:fill="auto"/>
            <w:vAlign w:val="center"/>
          </w:tcPr>
          <w:p w14:paraId="792B0EDA" w14:textId="0F4FB7A0" w:rsidR="0093728A" w:rsidRPr="00587A37" w:rsidRDefault="0093728A" w:rsidP="00587A37">
            <w:pPr>
              <w:pStyle w:val="BodyText-table"/>
              <w:jc w:val="right"/>
              <w:rPr>
                <w:color w:val="000000"/>
                <w:sz w:val="20"/>
                <w:szCs w:val="20"/>
              </w:rPr>
            </w:pPr>
            <w:ins w:id="12" w:author="Author">
              <w:r w:rsidRPr="00587A37">
                <w:rPr>
                  <w:color w:val="000000"/>
                  <w:sz w:val="20"/>
                  <w:szCs w:val="20"/>
                </w:rPr>
                <w:t>Load Centers</w:t>
              </w:r>
            </w:ins>
            <w:r w:rsidRPr="00587A37">
              <w:rPr>
                <w:color w:val="000000"/>
                <w:sz w:val="20"/>
                <w:szCs w:val="20"/>
              </w:rPr>
              <w:t xml:space="preserve"> (≤1000 V)</w:t>
            </w:r>
          </w:p>
        </w:tc>
        <w:tc>
          <w:tcPr>
            <w:tcW w:w="1800" w:type="dxa"/>
            <w:shd w:val="clear" w:color="auto" w:fill="auto"/>
            <w:vAlign w:val="center"/>
          </w:tcPr>
          <w:p w14:paraId="03E5CBE4" w14:textId="75CFA088" w:rsidR="0093728A" w:rsidRPr="00587A37" w:rsidRDefault="0093728A" w:rsidP="00587A37">
            <w:pPr>
              <w:pStyle w:val="BodyText-table"/>
              <w:jc w:val="center"/>
              <w:rPr>
                <w:sz w:val="20"/>
                <w:szCs w:val="20"/>
              </w:rPr>
            </w:pPr>
            <w:ins w:id="13" w:author="Author">
              <w:r w:rsidRPr="00587A37">
                <w:rPr>
                  <w:sz w:val="20"/>
                  <w:szCs w:val="20"/>
                </w:rPr>
                <w:t>HEAF fault zone 3</w:t>
              </w:r>
            </w:ins>
          </w:p>
        </w:tc>
        <w:tc>
          <w:tcPr>
            <w:tcW w:w="1260" w:type="dxa"/>
            <w:shd w:val="clear" w:color="auto" w:fill="auto"/>
            <w:vAlign w:val="center"/>
          </w:tcPr>
          <w:p w14:paraId="21CBA5B3" w14:textId="2A4602D8" w:rsidR="0093728A" w:rsidRPr="00587A37" w:rsidRDefault="0093728A" w:rsidP="00587A37">
            <w:pPr>
              <w:pStyle w:val="BodyText-table"/>
              <w:jc w:val="center"/>
              <w:rPr>
                <w:color w:val="000000"/>
                <w:sz w:val="20"/>
                <w:szCs w:val="20"/>
              </w:rPr>
            </w:pPr>
            <w:ins w:id="14" w:author="Author">
              <w:r w:rsidRPr="00587A37">
                <w:rPr>
                  <w:color w:val="000000"/>
                  <w:sz w:val="20"/>
                  <w:szCs w:val="20"/>
                </w:rPr>
                <w:t>5.3</w:t>
              </w:r>
            </w:ins>
            <w:r w:rsidRPr="00587A37">
              <w:rPr>
                <w:color w:val="000000"/>
                <w:sz w:val="20"/>
                <w:szCs w:val="20"/>
              </w:rPr>
              <w:t>E-</w:t>
            </w:r>
            <w:ins w:id="15" w:author="Author">
              <w:r w:rsidRPr="00587A37">
                <w:rPr>
                  <w:color w:val="000000"/>
                  <w:sz w:val="20"/>
                  <w:szCs w:val="20"/>
                </w:rPr>
                <w:t>04</w:t>
              </w:r>
              <w:r w:rsidR="00DC05F2" w:rsidRPr="00587A37">
                <w:rPr>
                  <w:color w:val="000000"/>
                  <w:sz w:val="20"/>
                  <w:szCs w:val="20"/>
                </w:rPr>
                <w:t>**</w:t>
              </w:r>
            </w:ins>
          </w:p>
        </w:tc>
        <w:tc>
          <w:tcPr>
            <w:tcW w:w="1890" w:type="dxa"/>
            <w:shd w:val="clear" w:color="auto" w:fill="auto"/>
            <w:vAlign w:val="center"/>
          </w:tcPr>
          <w:p w14:paraId="1CA07C87" w14:textId="77777777" w:rsidR="0093728A" w:rsidRPr="00587A37" w:rsidRDefault="0093728A" w:rsidP="00587A37">
            <w:pPr>
              <w:pStyle w:val="BodyText-table"/>
              <w:jc w:val="center"/>
              <w:rPr>
                <w:sz w:val="20"/>
                <w:szCs w:val="20"/>
              </w:rPr>
            </w:pPr>
            <w:r w:rsidRPr="00587A37">
              <w:rPr>
                <w:sz w:val="20"/>
                <w:szCs w:val="20"/>
              </w:rPr>
              <w:t>HEAFs</w:t>
            </w:r>
          </w:p>
        </w:tc>
        <w:tc>
          <w:tcPr>
            <w:tcW w:w="1620" w:type="dxa"/>
            <w:shd w:val="clear" w:color="auto" w:fill="auto"/>
            <w:vAlign w:val="center"/>
          </w:tcPr>
          <w:p w14:paraId="53D5F8DF" w14:textId="77777777" w:rsidR="0093728A" w:rsidRPr="00587A37" w:rsidRDefault="0093728A" w:rsidP="00587A37">
            <w:pPr>
              <w:pStyle w:val="BodyText-table"/>
              <w:jc w:val="center"/>
              <w:rPr>
                <w:sz w:val="20"/>
                <w:szCs w:val="20"/>
              </w:rPr>
            </w:pPr>
            <w:r w:rsidRPr="00587A37">
              <w:rPr>
                <w:sz w:val="20"/>
                <w:szCs w:val="20"/>
              </w:rPr>
              <w:t>HEAFs</w:t>
            </w:r>
          </w:p>
        </w:tc>
      </w:tr>
      <w:tr w:rsidR="0093728A" w:rsidRPr="00325E10" w14:paraId="22BE3127" w14:textId="77777777" w:rsidTr="00330151">
        <w:trPr>
          <w:cantSplit/>
        </w:trPr>
        <w:tc>
          <w:tcPr>
            <w:tcW w:w="2757" w:type="dxa"/>
            <w:shd w:val="clear" w:color="auto" w:fill="auto"/>
            <w:vAlign w:val="center"/>
          </w:tcPr>
          <w:p w14:paraId="029593CE" w14:textId="5B0E13D6" w:rsidR="0093728A" w:rsidRPr="00587A37" w:rsidRDefault="0093728A" w:rsidP="00587A37">
            <w:pPr>
              <w:pStyle w:val="BodyText-table"/>
              <w:jc w:val="right"/>
              <w:rPr>
                <w:color w:val="000000"/>
                <w:sz w:val="20"/>
                <w:szCs w:val="20"/>
              </w:rPr>
            </w:pPr>
            <w:ins w:id="16" w:author="Author">
              <w:r w:rsidRPr="00587A37">
                <w:rPr>
                  <w:color w:val="000000"/>
                  <w:sz w:val="20"/>
                  <w:szCs w:val="20"/>
                </w:rPr>
                <w:t>Zone 1 Switchgear (&gt;1000 V)</w:t>
              </w:r>
            </w:ins>
          </w:p>
        </w:tc>
        <w:tc>
          <w:tcPr>
            <w:tcW w:w="1800" w:type="dxa"/>
            <w:tcBorders>
              <w:bottom w:val="single" w:sz="6" w:space="0" w:color="000000" w:themeColor="text1"/>
            </w:tcBorders>
            <w:shd w:val="clear" w:color="auto" w:fill="auto"/>
            <w:vAlign w:val="center"/>
          </w:tcPr>
          <w:p w14:paraId="3F53E4EE" w14:textId="5CA96A78" w:rsidR="0093728A" w:rsidRPr="00587A37" w:rsidRDefault="0093728A" w:rsidP="00587A37">
            <w:pPr>
              <w:pStyle w:val="BodyText-table"/>
              <w:jc w:val="center"/>
              <w:rPr>
                <w:sz w:val="20"/>
                <w:szCs w:val="20"/>
              </w:rPr>
            </w:pPr>
            <w:ins w:id="17" w:author="Author">
              <w:r w:rsidRPr="00587A37">
                <w:rPr>
                  <w:sz w:val="20"/>
                  <w:szCs w:val="20"/>
                </w:rPr>
                <w:t>HEAF fault zone 1</w:t>
              </w:r>
            </w:ins>
          </w:p>
        </w:tc>
        <w:tc>
          <w:tcPr>
            <w:tcW w:w="1260" w:type="dxa"/>
            <w:tcBorders>
              <w:bottom w:val="single" w:sz="6" w:space="0" w:color="000000" w:themeColor="text1"/>
            </w:tcBorders>
            <w:shd w:val="clear" w:color="auto" w:fill="auto"/>
            <w:vAlign w:val="center"/>
          </w:tcPr>
          <w:p w14:paraId="108266EB" w14:textId="3E3AD2A2" w:rsidR="0093728A" w:rsidRPr="00587A37" w:rsidRDefault="0093728A" w:rsidP="00587A37">
            <w:pPr>
              <w:pStyle w:val="BodyText-table"/>
              <w:jc w:val="center"/>
              <w:rPr>
                <w:color w:val="000000"/>
                <w:sz w:val="20"/>
                <w:szCs w:val="20"/>
              </w:rPr>
            </w:pPr>
            <w:ins w:id="18" w:author="Author">
              <w:r w:rsidRPr="00587A37">
                <w:rPr>
                  <w:color w:val="000000"/>
                  <w:sz w:val="20"/>
                  <w:szCs w:val="20"/>
                </w:rPr>
                <w:t>1.7E-03</w:t>
              </w:r>
              <w:r w:rsidR="00DC05F2" w:rsidRPr="00587A37">
                <w:rPr>
                  <w:color w:val="000000"/>
                  <w:sz w:val="20"/>
                  <w:szCs w:val="20"/>
                </w:rPr>
                <w:t>**</w:t>
              </w:r>
            </w:ins>
          </w:p>
        </w:tc>
        <w:tc>
          <w:tcPr>
            <w:tcW w:w="1890" w:type="dxa"/>
            <w:shd w:val="clear" w:color="auto" w:fill="auto"/>
            <w:vAlign w:val="center"/>
          </w:tcPr>
          <w:p w14:paraId="75B2F16D" w14:textId="00C59776" w:rsidR="0093728A" w:rsidRPr="00587A37" w:rsidRDefault="0093728A" w:rsidP="00587A37">
            <w:pPr>
              <w:pStyle w:val="BodyText-table"/>
              <w:jc w:val="center"/>
              <w:rPr>
                <w:sz w:val="20"/>
                <w:szCs w:val="20"/>
              </w:rPr>
            </w:pPr>
            <w:ins w:id="19" w:author="Author">
              <w:r w:rsidRPr="00587A37">
                <w:rPr>
                  <w:sz w:val="20"/>
                  <w:szCs w:val="20"/>
                </w:rPr>
                <w:t>HEAFs</w:t>
              </w:r>
            </w:ins>
          </w:p>
        </w:tc>
        <w:tc>
          <w:tcPr>
            <w:tcW w:w="1620" w:type="dxa"/>
            <w:shd w:val="clear" w:color="auto" w:fill="auto"/>
            <w:vAlign w:val="center"/>
          </w:tcPr>
          <w:p w14:paraId="6CE4DB4E" w14:textId="37502EE2" w:rsidR="0093728A" w:rsidRPr="00587A37" w:rsidRDefault="0093728A" w:rsidP="00587A37">
            <w:pPr>
              <w:pStyle w:val="BodyText-table"/>
              <w:jc w:val="center"/>
              <w:rPr>
                <w:sz w:val="20"/>
                <w:szCs w:val="20"/>
              </w:rPr>
            </w:pPr>
            <w:ins w:id="20" w:author="Author">
              <w:r w:rsidRPr="00587A37">
                <w:rPr>
                  <w:sz w:val="20"/>
                  <w:szCs w:val="20"/>
                </w:rPr>
                <w:t>HEAFs</w:t>
              </w:r>
            </w:ins>
          </w:p>
        </w:tc>
      </w:tr>
      <w:tr w:rsidR="0093728A" w:rsidRPr="00325E10" w14:paraId="5EF3E915" w14:textId="77777777" w:rsidTr="00330151">
        <w:trPr>
          <w:cantSplit/>
        </w:trPr>
        <w:tc>
          <w:tcPr>
            <w:tcW w:w="2757" w:type="dxa"/>
            <w:shd w:val="clear" w:color="auto" w:fill="auto"/>
            <w:vAlign w:val="center"/>
          </w:tcPr>
          <w:p w14:paraId="2AF856B5" w14:textId="26833D7F" w:rsidR="0093728A" w:rsidRPr="00587A37" w:rsidRDefault="0093728A" w:rsidP="00587A37">
            <w:pPr>
              <w:pStyle w:val="BodyText-table"/>
              <w:jc w:val="right"/>
              <w:rPr>
                <w:color w:val="000000"/>
                <w:sz w:val="20"/>
                <w:szCs w:val="20"/>
              </w:rPr>
            </w:pPr>
            <w:ins w:id="21" w:author="Author">
              <w:r w:rsidRPr="00587A37">
                <w:rPr>
                  <w:color w:val="000000"/>
                  <w:sz w:val="20"/>
                  <w:szCs w:val="20"/>
                </w:rPr>
                <w:t>Zone 2 Switchgear</w:t>
              </w:r>
            </w:ins>
            <w:r w:rsidRPr="00587A37">
              <w:rPr>
                <w:color w:val="000000"/>
                <w:sz w:val="20"/>
                <w:szCs w:val="20"/>
              </w:rPr>
              <w:t xml:space="preserve"> (&gt;1000 V)</w:t>
            </w:r>
          </w:p>
        </w:tc>
        <w:tc>
          <w:tcPr>
            <w:tcW w:w="1800" w:type="dxa"/>
            <w:tcBorders>
              <w:bottom w:val="single" w:sz="6" w:space="0" w:color="000000" w:themeColor="text1"/>
            </w:tcBorders>
            <w:shd w:val="clear" w:color="auto" w:fill="auto"/>
            <w:vAlign w:val="center"/>
          </w:tcPr>
          <w:p w14:paraId="142323BD" w14:textId="7DF32012" w:rsidR="0093728A" w:rsidRPr="00587A37" w:rsidRDefault="0053508D" w:rsidP="00587A37">
            <w:pPr>
              <w:pStyle w:val="BodyText-table"/>
              <w:jc w:val="center"/>
              <w:rPr>
                <w:sz w:val="20"/>
                <w:szCs w:val="20"/>
              </w:rPr>
            </w:pPr>
            <w:ins w:id="22" w:author="Author">
              <w:r w:rsidRPr="00587A37">
                <w:rPr>
                  <w:sz w:val="20"/>
                  <w:szCs w:val="20"/>
                </w:rPr>
                <w:t>HEAF fault zone 2</w:t>
              </w:r>
            </w:ins>
          </w:p>
        </w:tc>
        <w:tc>
          <w:tcPr>
            <w:tcW w:w="1260" w:type="dxa"/>
            <w:tcBorders>
              <w:bottom w:val="single" w:sz="6" w:space="0" w:color="000000" w:themeColor="text1"/>
            </w:tcBorders>
            <w:shd w:val="clear" w:color="auto" w:fill="auto"/>
            <w:vAlign w:val="center"/>
          </w:tcPr>
          <w:p w14:paraId="231ED62A" w14:textId="669A9745" w:rsidR="0093728A" w:rsidRPr="00587A37" w:rsidRDefault="0093728A" w:rsidP="00587A37">
            <w:pPr>
              <w:pStyle w:val="BodyText-table"/>
              <w:jc w:val="center"/>
              <w:rPr>
                <w:color w:val="000000"/>
                <w:sz w:val="20"/>
                <w:szCs w:val="20"/>
              </w:rPr>
            </w:pPr>
            <w:ins w:id="23" w:author="Author">
              <w:r w:rsidRPr="00587A37">
                <w:rPr>
                  <w:color w:val="000000"/>
                  <w:sz w:val="20"/>
                  <w:szCs w:val="20"/>
                </w:rPr>
                <w:t>2.</w:t>
              </w:r>
            </w:ins>
            <w:r w:rsidR="00DF18AC" w:rsidRPr="00587A37">
              <w:rPr>
                <w:color w:val="000000"/>
                <w:sz w:val="20"/>
                <w:szCs w:val="20"/>
              </w:rPr>
              <w:t>8</w:t>
            </w:r>
            <w:r w:rsidRPr="00587A37">
              <w:rPr>
                <w:color w:val="000000"/>
                <w:sz w:val="20"/>
                <w:szCs w:val="20"/>
              </w:rPr>
              <w:t>E-</w:t>
            </w:r>
            <w:ins w:id="24" w:author="Author">
              <w:r w:rsidRPr="00587A37">
                <w:rPr>
                  <w:color w:val="000000"/>
                  <w:sz w:val="20"/>
                  <w:szCs w:val="20"/>
                </w:rPr>
                <w:t>04</w:t>
              </w:r>
              <w:r w:rsidR="00DC05F2" w:rsidRPr="00587A37">
                <w:rPr>
                  <w:color w:val="000000"/>
                  <w:sz w:val="20"/>
                  <w:szCs w:val="20"/>
                </w:rPr>
                <w:t>**</w:t>
              </w:r>
            </w:ins>
          </w:p>
        </w:tc>
        <w:tc>
          <w:tcPr>
            <w:tcW w:w="1890" w:type="dxa"/>
            <w:shd w:val="clear" w:color="auto" w:fill="auto"/>
            <w:vAlign w:val="center"/>
          </w:tcPr>
          <w:p w14:paraId="710ACE30" w14:textId="77777777" w:rsidR="0093728A" w:rsidRPr="00587A37" w:rsidRDefault="0093728A" w:rsidP="00587A37">
            <w:pPr>
              <w:pStyle w:val="BodyText-table"/>
              <w:jc w:val="center"/>
              <w:rPr>
                <w:sz w:val="20"/>
                <w:szCs w:val="20"/>
              </w:rPr>
            </w:pPr>
            <w:r w:rsidRPr="00587A37">
              <w:rPr>
                <w:sz w:val="20"/>
                <w:szCs w:val="20"/>
              </w:rPr>
              <w:t>HEAFs</w:t>
            </w:r>
          </w:p>
        </w:tc>
        <w:tc>
          <w:tcPr>
            <w:tcW w:w="1620" w:type="dxa"/>
            <w:shd w:val="clear" w:color="auto" w:fill="auto"/>
            <w:vAlign w:val="center"/>
          </w:tcPr>
          <w:p w14:paraId="46950BD6" w14:textId="77777777" w:rsidR="0093728A" w:rsidRPr="00587A37" w:rsidRDefault="0093728A" w:rsidP="00587A37">
            <w:pPr>
              <w:pStyle w:val="BodyText-table"/>
              <w:jc w:val="center"/>
              <w:rPr>
                <w:sz w:val="20"/>
                <w:szCs w:val="20"/>
              </w:rPr>
            </w:pPr>
            <w:r w:rsidRPr="00587A37">
              <w:rPr>
                <w:sz w:val="20"/>
                <w:szCs w:val="20"/>
              </w:rPr>
              <w:t>HEAFs</w:t>
            </w:r>
          </w:p>
        </w:tc>
      </w:tr>
      <w:tr w:rsidR="0093728A" w:rsidRPr="00325E10" w14:paraId="1E07FDB6" w14:textId="77777777" w:rsidTr="00330151">
        <w:trPr>
          <w:cantSplit/>
        </w:trPr>
        <w:tc>
          <w:tcPr>
            <w:tcW w:w="2757" w:type="dxa"/>
            <w:vMerge w:val="restart"/>
            <w:shd w:val="clear" w:color="auto" w:fill="auto"/>
            <w:vAlign w:val="center"/>
          </w:tcPr>
          <w:p w14:paraId="4E41AA63" w14:textId="024FFA4A" w:rsidR="0093728A" w:rsidRPr="00587A37" w:rsidRDefault="00D21A25" w:rsidP="00587A37">
            <w:pPr>
              <w:pStyle w:val="BodyText-table"/>
              <w:jc w:val="right"/>
              <w:rPr>
                <w:color w:val="000000"/>
                <w:sz w:val="20"/>
                <w:szCs w:val="20"/>
              </w:rPr>
            </w:pPr>
            <w:ins w:id="25" w:author="Author">
              <w:r w:rsidRPr="00587A37">
                <w:rPr>
                  <w:color w:val="000000"/>
                  <w:sz w:val="20"/>
                  <w:szCs w:val="20"/>
                </w:rPr>
                <w:t>Non-segregated</w:t>
              </w:r>
            </w:ins>
            <w:r w:rsidR="0093728A" w:rsidRPr="00587A37">
              <w:rPr>
                <w:color w:val="000000"/>
                <w:sz w:val="20"/>
                <w:szCs w:val="20"/>
              </w:rPr>
              <w:t xml:space="preserve"> Bus Ducts</w:t>
            </w:r>
          </w:p>
        </w:tc>
        <w:tc>
          <w:tcPr>
            <w:tcW w:w="1800" w:type="dxa"/>
            <w:tcBorders>
              <w:top w:val="single" w:sz="6" w:space="0" w:color="000000" w:themeColor="text1"/>
              <w:bottom w:val="single" w:sz="6" w:space="0" w:color="000000" w:themeColor="text1"/>
            </w:tcBorders>
            <w:shd w:val="clear" w:color="auto" w:fill="auto"/>
            <w:vAlign w:val="center"/>
          </w:tcPr>
          <w:p w14:paraId="4832770C" w14:textId="38C7BE0F" w:rsidR="0093728A" w:rsidRPr="00587A37" w:rsidRDefault="0093728A" w:rsidP="00587A37">
            <w:pPr>
              <w:pStyle w:val="BodyText-table"/>
              <w:jc w:val="center"/>
              <w:rPr>
                <w:sz w:val="20"/>
                <w:szCs w:val="20"/>
              </w:rPr>
            </w:pPr>
            <w:ins w:id="26" w:author="Author">
              <w:r w:rsidRPr="00587A37">
                <w:rPr>
                  <w:sz w:val="20"/>
                  <w:szCs w:val="20"/>
                </w:rPr>
                <w:t>zone</w:t>
              </w:r>
            </w:ins>
            <w:r w:rsidRPr="00587A37">
              <w:rPr>
                <w:sz w:val="20"/>
                <w:szCs w:val="20"/>
              </w:rPr>
              <w:t>s</w:t>
            </w:r>
            <w:ins w:id="27" w:author="Author">
              <w:r w:rsidRPr="00587A37">
                <w:rPr>
                  <w:sz w:val="20"/>
                  <w:szCs w:val="20"/>
                </w:rPr>
                <w:t xml:space="preserve"> BDUAT</w:t>
              </w:r>
            </w:ins>
            <w:r w:rsidRPr="00587A37">
              <w:rPr>
                <w:sz w:val="20"/>
                <w:szCs w:val="20"/>
              </w:rPr>
              <w:t xml:space="preserve"> &amp; </w:t>
            </w:r>
            <w:ins w:id="28" w:author="Author">
              <w:r w:rsidRPr="00587A37">
                <w:rPr>
                  <w:sz w:val="20"/>
                  <w:szCs w:val="20"/>
                </w:rPr>
                <w:t>BDSAT</w:t>
              </w:r>
            </w:ins>
          </w:p>
        </w:tc>
        <w:tc>
          <w:tcPr>
            <w:tcW w:w="1260" w:type="dxa"/>
            <w:tcBorders>
              <w:top w:val="single" w:sz="6" w:space="0" w:color="000000" w:themeColor="text1"/>
              <w:bottom w:val="single" w:sz="6" w:space="0" w:color="000000" w:themeColor="text1"/>
            </w:tcBorders>
            <w:shd w:val="clear" w:color="auto" w:fill="auto"/>
            <w:vAlign w:val="center"/>
          </w:tcPr>
          <w:p w14:paraId="530DF474" w14:textId="14EB9864" w:rsidR="0093728A" w:rsidRPr="00587A37" w:rsidRDefault="0093728A" w:rsidP="00587A37">
            <w:pPr>
              <w:pStyle w:val="BodyText-table"/>
              <w:jc w:val="center"/>
              <w:rPr>
                <w:color w:val="000000"/>
                <w:sz w:val="20"/>
                <w:szCs w:val="20"/>
              </w:rPr>
            </w:pPr>
            <w:ins w:id="29" w:author="Author">
              <w:r w:rsidRPr="00587A37">
                <w:rPr>
                  <w:color w:val="000000"/>
                  <w:sz w:val="20"/>
                  <w:szCs w:val="20"/>
                </w:rPr>
                <w:t>2.6</w:t>
              </w:r>
            </w:ins>
            <w:r w:rsidRPr="00587A37">
              <w:rPr>
                <w:color w:val="000000"/>
                <w:sz w:val="20"/>
                <w:szCs w:val="20"/>
              </w:rPr>
              <w:t>E-03**</w:t>
            </w:r>
          </w:p>
        </w:tc>
        <w:tc>
          <w:tcPr>
            <w:tcW w:w="1890" w:type="dxa"/>
            <w:shd w:val="clear" w:color="auto" w:fill="auto"/>
            <w:vAlign w:val="center"/>
          </w:tcPr>
          <w:p w14:paraId="5967F1F6" w14:textId="77777777" w:rsidR="0093728A" w:rsidRPr="00587A37" w:rsidRDefault="0093728A" w:rsidP="00587A37">
            <w:pPr>
              <w:pStyle w:val="BodyText-table"/>
              <w:jc w:val="center"/>
              <w:rPr>
                <w:sz w:val="20"/>
                <w:szCs w:val="20"/>
              </w:rPr>
            </w:pPr>
            <w:r w:rsidRPr="00587A37">
              <w:rPr>
                <w:sz w:val="20"/>
                <w:szCs w:val="20"/>
              </w:rPr>
              <w:t>HEAFs</w:t>
            </w:r>
          </w:p>
        </w:tc>
        <w:tc>
          <w:tcPr>
            <w:tcW w:w="1620" w:type="dxa"/>
            <w:shd w:val="clear" w:color="auto" w:fill="auto"/>
            <w:vAlign w:val="center"/>
          </w:tcPr>
          <w:p w14:paraId="03BA52D2" w14:textId="77777777" w:rsidR="0093728A" w:rsidRPr="00587A37" w:rsidRDefault="0093728A" w:rsidP="00587A37">
            <w:pPr>
              <w:pStyle w:val="BodyText-table"/>
              <w:jc w:val="center"/>
              <w:rPr>
                <w:sz w:val="20"/>
                <w:szCs w:val="20"/>
              </w:rPr>
            </w:pPr>
            <w:r w:rsidRPr="00587A37">
              <w:rPr>
                <w:sz w:val="20"/>
                <w:szCs w:val="20"/>
              </w:rPr>
              <w:t>HEAFs</w:t>
            </w:r>
          </w:p>
        </w:tc>
      </w:tr>
      <w:tr w:rsidR="0093728A" w:rsidRPr="00325E10" w14:paraId="49A861A9" w14:textId="77777777" w:rsidTr="00330151">
        <w:trPr>
          <w:cantSplit/>
        </w:trPr>
        <w:tc>
          <w:tcPr>
            <w:tcW w:w="2757" w:type="dxa"/>
            <w:vMerge/>
            <w:vAlign w:val="center"/>
          </w:tcPr>
          <w:p w14:paraId="17C7E8E6" w14:textId="77777777" w:rsidR="0093728A" w:rsidRPr="00587A37" w:rsidRDefault="0093728A" w:rsidP="00587A37">
            <w:pPr>
              <w:pStyle w:val="BodyText-table"/>
              <w:jc w:val="right"/>
              <w:rPr>
                <w:color w:val="000000"/>
                <w:sz w:val="20"/>
                <w:szCs w:val="20"/>
              </w:rPr>
            </w:pPr>
          </w:p>
        </w:tc>
        <w:tc>
          <w:tcPr>
            <w:tcW w:w="1800" w:type="dxa"/>
            <w:tcBorders>
              <w:top w:val="single" w:sz="6" w:space="0" w:color="000000" w:themeColor="text1"/>
              <w:bottom w:val="single" w:sz="6" w:space="0" w:color="000000" w:themeColor="text1"/>
            </w:tcBorders>
            <w:shd w:val="clear" w:color="auto" w:fill="auto"/>
            <w:vAlign w:val="center"/>
          </w:tcPr>
          <w:p w14:paraId="6B3E8A1B" w14:textId="67216373" w:rsidR="0093728A" w:rsidRPr="00587A37" w:rsidDel="00FC1383" w:rsidRDefault="0093728A" w:rsidP="00587A37">
            <w:pPr>
              <w:pStyle w:val="BodyText-table"/>
              <w:jc w:val="center"/>
              <w:rPr>
                <w:sz w:val="20"/>
                <w:szCs w:val="20"/>
              </w:rPr>
            </w:pPr>
            <w:ins w:id="30" w:author="Author">
              <w:r w:rsidRPr="00587A37">
                <w:rPr>
                  <w:sz w:val="20"/>
                  <w:szCs w:val="20"/>
                </w:rPr>
                <w:t>zone</w:t>
              </w:r>
            </w:ins>
            <w:r w:rsidRPr="00587A37">
              <w:rPr>
                <w:sz w:val="20"/>
                <w:szCs w:val="20"/>
              </w:rPr>
              <w:t>s</w:t>
            </w:r>
            <w:ins w:id="31" w:author="Author">
              <w:r w:rsidRPr="00587A37">
                <w:rPr>
                  <w:sz w:val="20"/>
                  <w:szCs w:val="20"/>
                </w:rPr>
                <w:t xml:space="preserve"> BD</w:t>
              </w:r>
            </w:ins>
            <w:r w:rsidRPr="00587A37">
              <w:rPr>
                <w:sz w:val="20"/>
                <w:szCs w:val="20"/>
              </w:rPr>
              <w:t>1, BD2 &amp; LVBD</w:t>
            </w:r>
          </w:p>
        </w:tc>
        <w:tc>
          <w:tcPr>
            <w:tcW w:w="1260" w:type="dxa"/>
            <w:tcBorders>
              <w:top w:val="single" w:sz="6" w:space="0" w:color="000000" w:themeColor="text1"/>
              <w:bottom w:val="single" w:sz="6" w:space="0" w:color="000000" w:themeColor="text1"/>
            </w:tcBorders>
            <w:shd w:val="clear" w:color="auto" w:fill="auto"/>
            <w:vAlign w:val="center"/>
          </w:tcPr>
          <w:p w14:paraId="594523BF" w14:textId="337ADAC9" w:rsidR="0093728A" w:rsidRPr="00587A37" w:rsidDel="00825A8A" w:rsidRDefault="00DF18AC" w:rsidP="00587A37">
            <w:pPr>
              <w:pStyle w:val="BodyText-table"/>
              <w:jc w:val="center"/>
              <w:rPr>
                <w:color w:val="000000"/>
                <w:sz w:val="20"/>
                <w:szCs w:val="20"/>
              </w:rPr>
            </w:pPr>
            <w:r w:rsidRPr="00587A37">
              <w:rPr>
                <w:color w:val="000000"/>
                <w:sz w:val="20"/>
                <w:szCs w:val="20"/>
              </w:rPr>
              <w:t>9.0</w:t>
            </w:r>
            <w:ins w:id="32" w:author="Author">
              <w:r w:rsidR="0093728A" w:rsidRPr="00587A37">
                <w:rPr>
                  <w:color w:val="000000"/>
                  <w:sz w:val="20"/>
                  <w:szCs w:val="20"/>
                </w:rPr>
                <w:t>E-04**</w:t>
              </w:r>
            </w:ins>
          </w:p>
        </w:tc>
        <w:tc>
          <w:tcPr>
            <w:tcW w:w="1890" w:type="dxa"/>
            <w:shd w:val="clear" w:color="auto" w:fill="auto"/>
            <w:vAlign w:val="center"/>
          </w:tcPr>
          <w:p w14:paraId="4C792CA1" w14:textId="5DB88860" w:rsidR="0093728A" w:rsidRPr="00587A37" w:rsidRDefault="0093728A" w:rsidP="00587A37">
            <w:pPr>
              <w:pStyle w:val="BodyText-table"/>
              <w:jc w:val="center"/>
              <w:rPr>
                <w:sz w:val="20"/>
                <w:szCs w:val="20"/>
              </w:rPr>
            </w:pPr>
            <w:ins w:id="33" w:author="Author">
              <w:r w:rsidRPr="00587A37">
                <w:rPr>
                  <w:sz w:val="20"/>
                  <w:szCs w:val="20"/>
                </w:rPr>
                <w:t>HEAFs</w:t>
              </w:r>
            </w:ins>
          </w:p>
        </w:tc>
        <w:tc>
          <w:tcPr>
            <w:tcW w:w="1620" w:type="dxa"/>
            <w:shd w:val="clear" w:color="auto" w:fill="auto"/>
            <w:vAlign w:val="center"/>
          </w:tcPr>
          <w:p w14:paraId="5FB1F8F3" w14:textId="0B54A4DE" w:rsidR="0093728A" w:rsidRPr="00587A37" w:rsidRDefault="0093728A" w:rsidP="00587A37">
            <w:pPr>
              <w:pStyle w:val="BodyText-table"/>
              <w:jc w:val="center"/>
              <w:rPr>
                <w:sz w:val="20"/>
                <w:szCs w:val="20"/>
              </w:rPr>
            </w:pPr>
            <w:ins w:id="34" w:author="Author">
              <w:r w:rsidRPr="00587A37">
                <w:rPr>
                  <w:sz w:val="20"/>
                  <w:szCs w:val="20"/>
                </w:rPr>
                <w:t>HEAFs</w:t>
              </w:r>
            </w:ins>
          </w:p>
        </w:tc>
      </w:tr>
      <w:tr w:rsidR="0093728A" w:rsidRPr="00325E10" w14:paraId="67B4D8C2" w14:textId="77777777" w:rsidTr="00330151">
        <w:trPr>
          <w:cantSplit/>
        </w:trPr>
        <w:tc>
          <w:tcPr>
            <w:tcW w:w="2757" w:type="dxa"/>
            <w:shd w:val="clear" w:color="auto" w:fill="auto"/>
            <w:vAlign w:val="center"/>
          </w:tcPr>
          <w:p w14:paraId="339CE42B" w14:textId="77777777" w:rsidR="0093728A" w:rsidRPr="00587A37" w:rsidRDefault="0093728A" w:rsidP="00587A37">
            <w:pPr>
              <w:pStyle w:val="BodyText-table"/>
              <w:jc w:val="right"/>
              <w:rPr>
                <w:color w:val="000000"/>
                <w:sz w:val="20"/>
                <w:szCs w:val="20"/>
              </w:rPr>
            </w:pPr>
            <w:r w:rsidRPr="00587A37">
              <w:rPr>
                <w:color w:val="000000"/>
                <w:sz w:val="20"/>
                <w:szCs w:val="20"/>
              </w:rPr>
              <w:t>Iso-Phase Bus Ducts</w:t>
            </w:r>
          </w:p>
        </w:tc>
        <w:tc>
          <w:tcPr>
            <w:tcW w:w="1800" w:type="dxa"/>
            <w:tcBorders>
              <w:top w:val="single" w:sz="6" w:space="0" w:color="000000" w:themeColor="text1"/>
            </w:tcBorders>
            <w:shd w:val="clear" w:color="auto" w:fill="auto"/>
            <w:vAlign w:val="center"/>
          </w:tcPr>
          <w:p w14:paraId="24EA102D" w14:textId="77777777" w:rsidR="0093728A" w:rsidRPr="00587A37" w:rsidRDefault="0093728A" w:rsidP="00587A37">
            <w:pPr>
              <w:pStyle w:val="BodyText-table"/>
              <w:jc w:val="center"/>
              <w:rPr>
                <w:sz w:val="20"/>
                <w:szCs w:val="20"/>
              </w:rPr>
            </w:pPr>
            <w:r w:rsidRPr="00587A37">
              <w:rPr>
                <w:sz w:val="20"/>
                <w:szCs w:val="20"/>
              </w:rPr>
              <w:t>per bus duct end</w:t>
            </w:r>
          </w:p>
        </w:tc>
        <w:tc>
          <w:tcPr>
            <w:tcW w:w="1260" w:type="dxa"/>
            <w:tcBorders>
              <w:top w:val="single" w:sz="6" w:space="0" w:color="000000" w:themeColor="text1"/>
            </w:tcBorders>
            <w:shd w:val="clear" w:color="auto" w:fill="auto"/>
            <w:vAlign w:val="center"/>
          </w:tcPr>
          <w:p w14:paraId="427B5DEC" w14:textId="379E24FE" w:rsidR="0093728A" w:rsidRPr="00587A37" w:rsidRDefault="00136776" w:rsidP="00587A37">
            <w:pPr>
              <w:pStyle w:val="BodyText-table"/>
              <w:jc w:val="center"/>
              <w:rPr>
                <w:color w:val="000000"/>
                <w:sz w:val="20"/>
                <w:szCs w:val="20"/>
              </w:rPr>
            </w:pPr>
            <w:ins w:id="35" w:author="Author">
              <w:r w:rsidRPr="00587A37">
                <w:rPr>
                  <w:color w:val="000000"/>
                  <w:sz w:val="20"/>
                  <w:szCs w:val="20"/>
                </w:rPr>
                <w:t>5</w:t>
              </w:r>
            </w:ins>
            <w:r w:rsidR="0093728A" w:rsidRPr="00587A37">
              <w:rPr>
                <w:color w:val="000000"/>
                <w:sz w:val="20"/>
                <w:szCs w:val="20"/>
              </w:rPr>
              <w:t>.0E-04</w:t>
            </w:r>
          </w:p>
        </w:tc>
        <w:tc>
          <w:tcPr>
            <w:tcW w:w="1890" w:type="dxa"/>
            <w:shd w:val="clear" w:color="auto" w:fill="auto"/>
            <w:vAlign w:val="center"/>
          </w:tcPr>
          <w:p w14:paraId="11CEFCD5" w14:textId="77777777" w:rsidR="0093728A" w:rsidRPr="00587A37" w:rsidRDefault="0093728A" w:rsidP="00587A37">
            <w:pPr>
              <w:pStyle w:val="BodyText-table"/>
              <w:jc w:val="center"/>
              <w:rPr>
                <w:sz w:val="20"/>
                <w:szCs w:val="20"/>
              </w:rPr>
            </w:pPr>
            <w:r w:rsidRPr="00587A37">
              <w:rPr>
                <w:sz w:val="20"/>
                <w:szCs w:val="20"/>
              </w:rPr>
              <w:t>HEAFs</w:t>
            </w:r>
          </w:p>
        </w:tc>
        <w:tc>
          <w:tcPr>
            <w:tcW w:w="1620" w:type="dxa"/>
            <w:shd w:val="clear" w:color="auto" w:fill="auto"/>
            <w:vAlign w:val="center"/>
          </w:tcPr>
          <w:p w14:paraId="4CC61F8A" w14:textId="77777777" w:rsidR="0093728A" w:rsidRPr="00587A37" w:rsidRDefault="0093728A" w:rsidP="00587A37">
            <w:pPr>
              <w:pStyle w:val="BodyText-table"/>
              <w:jc w:val="center"/>
              <w:rPr>
                <w:sz w:val="20"/>
                <w:szCs w:val="20"/>
              </w:rPr>
            </w:pPr>
            <w:r w:rsidRPr="00587A37">
              <w:rPr>
                <w:sz w:val="20"/>
                <w:szCs w:val="20"/>
              </w:rPr>
              <w:t>HEAFs</w:t>
            </w:r>
          </w:p>
        </w:tc>
      </w:tr>
      <w:tr w:rsidR="0093728A" w:rsidRPr="00325E10" w14:paraId="715C5FC5" w14:textId="77777777" w:rsidTr="00330151">
        <w:trPr>
          <w:cantSplit/>
        </w:trPr>
        <w:tc>
          <w:tcPr>
            <w:tcW w:w="9327" w:type="dxa"/>
            <w:gridSpan w:val="5"/>
            <w:shd w:val="clear" w:color="auto" w:fill="auto"/>
            <w:vAlign w:val="center"/>
          </w:tcPr>
          <w:p w14:paraId="4C04DB42" w14:textId="77777777" w:rsidR="0093728A" w:rsidRPr="00587A37" w:rsidRDefault="0093728A" w:rsidP="00587A37">
            <w:pPr>
              <w:pStyle w:val="BodyText-table"/>
              <w:rPr>
                <w:bCs/>
                <w:sz w:val="20"/>
                <w:szCs w:val="20"/>
              </w:rPr>
            </w:pPr>
            <w:r w:rsidRPr="00587A37">
              <w:rPr>
                <w:bCs/>
                <w:sz w:val="20"/>
                <w:szCs w:val="20"/>
              </w:rPr>
              <w:t>Hot Work:</w:t>
            </w:r>
          </w:p>
        </w:tc>
      </w:tr>
      <w:tr w:rsidR="00907EA1" w:rsidRPr="00325E10" w14:paraId="43824620" w14:textId="77777777" w:rsidTr="00330151">
        <w:trPr>
          <w:cantSplit/>
          <w:ins w:id="36" w:author="Author"/>
        </w:trPr>
        <w:tc>
          <w:tcPr>
            <w:tcW w:w="2757" w:type="dxa"/>
            <w:shd w:val="clear" w:color="auto" w:fill="auto"/>
            <w:vAlign w:val="center"/>
          </w:tcPr>
          <w:p w14:paraId="13B9C521" w14:textId="4187F2C9" w:rsidR="00907EA1" w:rsidRPr="00587A37" w:rsidRDefault="00907EA1" w:rsidP="00587A37">
            <w:pPr>
              <w:pStyle w:val="BodyText-table"/>
              <w:jc w:val="right"/>
              <w:rPr>
                <w:ins w:id="37" w:author="Author"/>
                <w:sz w:val="20"/>
                <w:szCs w:val="20"/>
              </w:rPr>
            </w:pPr>
            <w:ins w:id="38" w:author="Author">
              <w:r w:rsidRPr="00587A37">
                <w:rPr>
                  <w:sz w:val="20"/>
                  <w:szCs w:val="20"/>
                </w:rPr>
                <w:t>Low</w:t>
              </w:r>
            </w:ins>
          </w:p>
        </w:tc>
        <w:tc>
          <w:tcPr>
            <w:tcW w:w="1800" w:type="dxa"/>
            <w:vMerge w:val="restart"/>
            <w:shd w:val="clear" w:color="auto" w:fill="auto"/>
            <w:vAlign w:val="center"/>
          </w:tcPr>
          <w:p w14:paraId="58CC45C0" w14:textId="77777777" w:rsidR="00907EA1" w:rsidRPr="00587A37" w:rsidRDefault="00907EA1" w:rsidP="00587A37">
            <w:pPr>
              <w:pStyle w:val="BodyText-table"/>
              <w:jc w:val="center"/>
              <w:rPr>
                <w:ins w:id="39" w:author="Author"/>
                <w:sz w:val="20"/>
                <w:szCs w:val="20"/>
              </w:rPr>
            </w:pPr>
            <w:ins w:id="40" w:author="Author">
              <w:r w:rsidRPr="00587A37">
                <w:rPr>
                  <w:sz w:val="20"/>
                  <w:szCs w:val="20"/>
                </w:rPr>
                <w:t>per fire area</w:t>
              </w:r>
            </w:ins>
          </w:p>
        </w:tc>
        <w:tc>
          <w:tcPr>
            <w:tcW w:w="1260" w:type="dxa"/>
            <w:shd w:val="clear" w:color="auto" w:fill="auto"/>
            <w:vAlign w:val="center"/>
          </w:tcPr>
          <w:p w14:paraId="2F9CAA85" w14:textId="77777777" w:rsidR="00907EA1" w:rsidRPr="00587A37" w:rsidRDefault="00907EA1" w:rsidP="00587A37">
            <w:pPr>
              <w:pStyle w:val="BodyText-table"/>
              <w:jc w:val="center"/>
              <w:rPr>
                <w:ins w:id="41" w:author="Author"/>
                <w:color w:val="000000"/>
                <w:sz w:val="20"/>
                <w:szCs w:val="20"/>
              </w:rPr>
            </w:pPr>
            <w:ins w:id="42" w:author="Author">
              <w:r w:rsidRPr="00587A37">
                <w:rPr>
                  <w:color w:val="000000"/>
                  <w:sz w:val="20"/>
                  <w:szCs w:val="20"/>
                </w:rPr>
                <w:t>3.5E-05</w:t>
              </w:r>
            </w:ins>
          </w:p>
        </w:tc>
        <w:tc>
          <w:tcPr>
            <w:tcW w:w="1890" w:type="dxa"/>
            <w:vMerge w:val="restart"/>
            <w:shd w:val="clear" w:color="auto" w:fill="auto"/>
            <w:vAlign w:val="center"/>
          </w:tcPr>
          <w:p w14:paraId="28468D01" w14:textId="77777777" w:rsidR="00907EA1" w:rsidRPr="00587A37" w:rsidRDefault="00907EA1" w:rsidP="00587A37">
            <w:pPr>
              <w:pStyle w:val="BodyText-table"/>
              <w:jc w:val="center"/>
              <w:rPr>
                <w:ins w:id="43" w:author="Author"/>
                <w:sz w:val="20"/>
                <w:szCs w:val="20"/>
              </w:rPr>
            </w:pPr>
            <w:ins w:id="44" w:author="Author">
              <w:r w:rsidRPr="00587A37">
                <w:rPr>
                  <w:sz w:val="20"/>
                  <w:szCs w:val="20"/>
                </w:rPr>
                <w:t>Transients</w:t>
              </w:r>
            </w:ins>
          </w:p>
        </w:tc>
        <w:tc>
          <w:tcPr>
            <w:tcW w:w="1620" w:type="dxa"/>
            <w:vMerge w:val="restart"/>
            <w:shd w:val="clear" w:color="auto" w:fill="auto"/>
            <w:vAlign w:val="center"/>
          </w:tcPr>
          <w:p w14:paraId="359C2D4A" w14:textId="77777777" w:rsidR="00907EA1" w:rsidRPr="00587A37" w:rsidRDefault="00907EA1" w:rsidP="00587A37">
            <w:pPr>
              <w:pStyle w:val="BodyText-table"/>
              <w:jc w:val="center"/>
              <w:rPr>
                <w:ins w:id="45" w:author="Author"/>
                <w:sz w:val="20"/>
                <w:szCs w:val="20"/>
              </w:rPr>
            </w:pPr>
            <w:ins w:id="46" w:author="Author">
              <w:r w:rsidRPr="00587A37">
                <w:rPr>
                  <w:sz w:val="20"/>
                  <w:szCs w:val="20"/>
                </w:rPr>
                <w:t>Welding</w:t>
              </w:r>
            </w:ins>
          </w:p>
        </w:tc>
      </w:tr>
      <w:tr w:rsidR="00907EA1" w:rsidRPr="00325E10" w14:paraId="363E3DFE" w14:textId="77777777" w:rsidTr="00330151">
        <w:trPr>
          <w:cantSplit/>
          <w:ins w:id="47" w:author="Author"/>
        </w:trPr>
        <w:tc>
          <w:tcPr>
            <w:tcW w:w="2757" w:type="dxa"/>
            <w:shd w:val="clear" w:color="auto" w:fill="auto"/>
            <w:vAlign w:val="center"/>
          </w:tcPr>
          <w:p w14:paraId="77C91615" w14:textId="7E82696C" w:rsidR="00907EA1" w:rsidRPr="00325E10" w:rsidRDefault="00907EA1" w:rsidP="00996768">
            <w:pPr>
              <w:widowControl/>
              <w:spacing w:after="19"/>
              <w:jc w:val="right"/>
              <w:rPr>
                <w:ins w:id="48" w:author="Author"/>
                <w:rFonts w:cs="Arial"/>
                <w:sz w:val="20"/>
                <w:szCs w:val="20"/>
              </w:rPr>
            </w:pPr>
            <w:ins w:id="49" w:author="Author">
              <w:r w:rsidRPr="00325E10">
                <w:rPr>
                  <w:rFonts w:cs="Arial"/>
                  <w:sz w:val="20"/>
                  <w:szCs w:val="20"/>
                </w:rPr>
                <w:t>Medium</w:t>
              </w:r>
            </w:ins>
          </w:p>
        </w:tc>
        <w:tc>
          <w:tcPr>
            <w:tcW w:w="1800" w:type="dxa"/>
            <w:vMerge/>
            <w:vAlign w:val="center"/>
          </w:tcPr>
          <w:p w14:paraId="7861295F" w14:textId="77777777" w:rsidR="00907EA1" w:rsidRPr="00325E10" w:rsidRDefault="00907EA1" w:rsidP="00996768">
            <w:pPr>
              <w:widowControl/>
              <w:spacing w:after="19"/>
              <w:jc w:val="center"/>
              <w:rPr>
                <w:ins w:id="50" w:author="Author"/>
                <w:rFonts w:cs="Arial"/>
                <w:sz w:val="20"/>
                <w:szCs w:val="20"/>
              </w:rPr>
            </w:pPr>
          </w:p>
        </w:tc>
        <w:tc>
          <w:tcPr>
            <w:tcW w:w="1260" w:type="dxa"/>
            <w:shd w:val="clear" w:color="auto" w:fill="auto"/>
            <w:vAlign w:val="center"/>
          </w:tcPr>
          <w:p w14:paraId="427D2A8E" w14:textId="77777777" w:rsidR="00907EA1" w:rsidRPr="00325E10" w:rsidRDefault="00907EA1" w:rsidP="00996768">
            <w:pPr>
              <w:jc w:val="center"/>
              <w:rPr>
                <w:ins w:id="51" w:author="Author"/>
                <w:rFonts w:cs="Arial"/>
                <w:color w:val="000000"/>
                <w:sz w:val="20"/>
                <w:szCs w:val="20"/>
              </w:rPr>
            </w:pPr>
            <w:ins w:id="52" w:author="Author">
              <w:r w:rsidRPr="00325E10">
                <w:rPr>
                  <w:rFonts w:cs="Arial"/>
                  <w:color w:val="000000"/>
                  <w:sz w:val="20"/>
                  <w:szCs w:val="20"/>
                </w:rPr>
                <w:t>1.1E-04</w:t>
              </w:r>
            </w:ins>
          </w:p>
        </w:tc>
        <w:tc>
          <w:tcPr>
            <w:tcW w:w="1890" w:type="dxa"/>
            <w:vMerge/>
            <w:vAlign w:val="center"/>
          </w:tcPr>
          <w:p w14:paraId="56D66BF7" w14:textId="77777777" w:rsidR="00907EA1" w:rsidRPr="00325E10" w:rsidRDefault="00907EA1" w:rsidP="00996768">
            <w:pPr>
              <w:widowControl/>
              <w:spacing w:after="19"/>
              <w:rPr>
                <w:ins w:id="53" w:author="Author"/>
                <w:rFonts w:cs="Arial"/>
                <w:sz w:val="20"/>
                <w:szCs w:val="20"/>
              </w:rPr>
            </w:pPr>
          </w:p>
        </w:tc>
        <w:tc>
          <w:tcPr>
            <w:tcW w:w="1620" w:type="dxa"/>
            <w:vMerge/>
            <w:vAlign w:val="center"/>
          </w:tcPr>
          <w:p w14:paraId="7AF8CF86" w14:textId="77777777" w:rsidR="00907EA1" w:rsidRPr="00325E10" w:rsidRDefault="00907EA1" w:rsidP="00996768">
            <w:pPr>
              <w:widowControl/>
              <w:spacing w:after="19"/>
              <w:jc w:val="center"/>
              <w:rPr>
                <w:ins w:id="54" w:author="Author"/>
                <w:rFonts w:cs="Arial"/>
                <w:sz w:val="20"/>
                <w:szCs w:val="20"/>
              </w:rPr>
            </w:pPr>
          </w:p>
        </w:tc>
      </w:tr>
      <w:tr w:rsidR="00907EA1" w:rsidRPr="00325E10" w14:paraId="546CDBD5" w14:textId="77777777" w:rsidTr="00330151">
        <w:trPr>
          <w:cantSplit/>
          <w:ins w:id="55" w:author="Author"/>
        </w:trPr>
        <w:tc>
          <w:tcPr>
            <w:tcW w:w="2757" w:type="dxa"/>
            <w:shd w:val="clear" w:color="auto" w:fill="auto"/>
            <w:vAlign w:val="center"/>
          </w:tcPr>
          <w:p w14:paraId="0CDD0BEC" w14:textId="08A3F5B9" w:rsidR="00907EA1" w:rsidRPr="00325E10" w:rsidRDefault="00907EA1" w:rsidP="00996768">
            <w:pPr>
              <w:widowControl/>
              <w:jc w:val="right"/>
              <w:rPr>
                <w:ins w:id="56" w:author="Author"/>
                <w:rFonts w:cs="Arial"/>
                <w:sz w:val="20"/>
                <w:szCs w:val="20"/>
              </w:rPr>
            </w:pPr>
            <w:ins w:id="57" w:author="Author">
              <w:r w:rsidRPr="00325E10">
                <w:rPr>
                  <w:rFonts w:cs="Arial"/>
                  <w:sz w:val="20"/>
                  <w:szCs w:val="20"/>
                </w:rPr>
                <w:t>High</w:t>
              </w:r>
            </w:ins>
          </w:p>
        </w:tc>
        <w:tc>
          <w:tcPr>
            <w:tcW w:w="1800" w:type="dxa"/>
            <w:vMerge/>
            <w:vAlign w:val="center"/>
          </w:tcPr>
          <w:p w14:paraId="171F1DA0" w14:textId="77777777" w:rsidR="00907EA1" w:rsidRPr="00325E10" w:rsidRDefault="00907EA1" w:rsidP="00996768">
            <w:pPr>
              <w:widowControl/>
              <w:jc w:val="center"/>
              <w:rPr>
                <w:ins w:id="58" w:author="Author"/>
                <w:rFonts w:cs="Arial"/>
                <w:sz w:val="20"/>
                <w:szCs w:val="20"/>
              </w:rPr>
            </w:pPr>
          </w:p>
        </w:tc>
        <w:tc>
          <w:tcPr>
            <w:tcW w:w="1260" w:type="dxa"/>
            <w:shd w:val="clear" w:color="auto" w:fill="auto"/>
            <w:vAlign w:val="center"/>
          </w:tcPr>
          <w:p w14:paraId="1FC04224" w14:textId="77777777" w:rsidR="00907EA1" w:rsidRPr="00325E10" w:rsidRDefault="00907EA1" w:rsidP="00996768">
            <w:pPr>
              <w:jc w:val="center"/>
              <w:rPr>
                <w:ins w:id="59" w:author="Author"/>
                <w:rFonts w:cs="Arial"/>
                <w:color w:val="000000"/>
                <w:sz w:val="20"/>
                <w:szCs w:val="20"/>
              </w:rPr>
            </w:pPr>
            <w:ins w:id="60" w:author="Author">
              <w:r w:rsidRPr="00325E10">
                <w:rPr>
                  <w:rFonts w:cs="Arial"/>
                  <w:color w:val="000000"/>
                  <w:sz w:val="20"/>
                  <w:szCs w:val="20"/>
                </w:rPr>
                <w:t>1.1E-03</w:t>
              </w:r>
            </w:ins>
          </w:p>
        </w:tc>
        <w:tc>
          <w:tcPr>
            <w:tcW w:w="1890" w:type="dxa"/>
            <w:vMerge/>
            <w:vAlign w:val="center"/>
          </w:tcPr>
          <w:p w14:paraId="2DB62FB4" w14:textId="77777777" w:rsidR="00907EA1" w:rsidRPr="00325E10" w:rsidRDefault="00907EA1" w:rsidP="00996768">
            <w:pPr>
              <w:widowControl/>
              <w:rPr>
                <w:ins w:id="61" w:author="Author"/>
                <w:rFonts w:cs="Arial"/>
                <w:sz w:val="20"/>
                <w:szCs w:val="20"/>
              </w:rPr>
            </w:pPr>
          </w:p>
        </w:tc>
        <w:tc>
          <w:tcPr>
            <w:tcW w:w="1620" w:type="dxa"/>
            <w:vMerge/>
            <w:vAlign w:val="center"/>
          </w:tcPr>
          <w:p w14:paraId="4150D0F3" w14:textId="77777777" w:rsidR="00907EA1" w:rsidRPr="00325E10" w:rsidRDefault="00907EA1" w:rsidP="00996768">
            <w:pPr>
              <w:widowControl/>
              <w:jc w:val="center"/>
              <w:rPr>
                <w:ins w:id="62" w:author="Author"/>
                <w:rFonts w:cs="Arial"/>
                <w:sz w:val="20"/>
                <w:szCs w:val="20"/>
              </w:rPr>
            </w:pPr>
          </w:p>
        </w:tc>
      </w:tr>
    </w:tbl>
    <w:p w14:paraId="18161E6E" w14:textId="77777777" w:rsidR="008A6079" w:rsidRPr="003C2119" w:rsidRDefault="008A6079">
      <w:pPr>
        <w:rPr>
          <w:sz w:val="12"/>
          <w:szCs w:val="12"/>
        </w:rPr>
      </w:pPr>
    </w:p>
    <w:tbl>
      <w:tblPr>
        <w:tblW w:w="9360" w:type="dxa"/>
        <w:tblInd w:w="23"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16" w:type="dxa"/>
          <w:right w:w="16" w:type="dxa"/>
        </w:tblCellMar>
        <w:tblLook w:val="0000" w:firstRow="0" w:lastRow="0" w:firstColumn="0" w:lastColumn="0" w:noHBand="0" w:noVBand="0"/>
      </w:tblPr>
      <w:tblGrid>
        <w:gridCol w:w="2767"/>
        <w:gridCol w:w="1715"/>
        <w:gridCol w:w="68"/>
        <w:gridCol w:w="1127"/>
        <w:gridCol w:w="69"/>
        <w:gridCol w:w="1904"/>
        <w:gridCol w:w="1710"/>
      </w:tblGrid>
      <w:tr w:rsidR="003E793D" w:rsidRPr="00325E10" w14:paraId="662E9CC8" w14:textId="77777777" w:rsidTr="00330151">
        <w:trPr>
          <w:cantSplit/>
          <w:trHeight w:val="288"/>
        </w:trPr>
        <w:tc>
          <w:tcPr>
            <w:tcW w:w="9327" w:type="dxa"/>
            <w:gridSpan w:val="7"/>
            <w:shd w:val="clear" w:color="auto" w:fill="BFBFBF"/>
          </w:tcPr>
          <w:p w14:paraId="64832378" w14:textId="77777777" w:rsidR="003E793D" w:rsidRPr="00754B49" w:rsidRDefault="003E793D" w:rsidP="00754B49">
            <w:pPr>
              <w:pStyle w:val="BodyText-table"/>
              <w:jc w:val="center"/>
              <w:rPr>
                <w:bCs/>
                <w:sz w:val="20"/>
                <w:szCs w:val="20"/>
              </w:rPr>
            </w:pPr>
            <w:r w:rsidRPr="00754B49">
              <w:rPr>
                <w:bCs/>
                <w:sz w:val="20"/>
                <w:szCs w:val="20"/>
              </w:rPr>
              <w:lastRenderedPageBreak/>
              <w:t xml:space="preserve">Table A4.1 </w:t>
            </w:r>
            <w:ins w:id="63" w:author="Author">
              <w:r w:rsidRPr="00754B49">
                <w:rPr>
                  <w:bCs/>
                  <w:sz w:val="20"/>
                  <w:szCs w:val="20"/>
                </w:rPr>
                <w:t xml:space="preserve">Continued </w:t>
              </w:r>
            </w:ins>
            <w:r w:rsidRPr="00754B49">
              <w:rPr>
                <w:bCs/>
                <w:sz w:val="20"/>
                <w:szCs w:val="20"/>
              </w:rPr>
              <w:t>- Mapping Fire Ignition Source Scenarios to Fire Frequency, the Fire Severity</w:t>
            </w:r>
          </w:p>
          <w:p w14:paraId="15F4AA1B" w14:textId="77777777" w:rsidR="003E793D" w:rsidRPr="00754B49" w:rsidRDefault="003E793D" w:rsidP="00754B49">
            <w:pPr>
              <w:pStyle w:val="BodyText-table"/>
              <w:jc w:val="center"/>
              <w:rPr>
                <w:bCs/>
                <w:sz w:val="20"/>
                <w:szCs w:val="20"/>
              </w:rPr>
            </w:pPr>
            <w:r w:rsidRPr="00754B49">
              <w:rPr>
                <w:bCs/>
                <w:sz w:val="20"/>
                <w:szCs w:val="20"/>
              </w:rPr>
              <w:t>Characteristics, and the Applicable Manual Fire Suppression Curve</w:t>
            </w:r>
          </w:p>
        </w:tc>
      </w:tr>
      <w:tr w:rsidR="003E793D" w:rsidRPr="00325E10" w14:paraId="23CC27AE" w14:textId="77777777" w:rsidTr="00330151">
        <w:trPr>
          <w:cantSplit/>
          <w:trHeight w:val="288"/>
        </w:trPr>
        <w:tc>
          <w:tcPr>
            <w:tcW w:w="2757" w:type="dxa"/>
            <w:shd w:val="clear" w:color="auto" w:fill="auto"/>
            <w:vAlign w:val="center"/>
          </w:tcPr>
          <w:p w14:paraId="5F33C210" w14:textId="77777777" w:rsidR="003E793D" w:rsidRPr="00754B49" w:rsidRDefault="003E793D" w:rsidP="00754B49">
            <w:pPr>
              <w:pStyle w:val="BodyText-table"/>
              <w:jc w:val="center"/>
              <w:rPr>
                <w:bCs/>
                <w:sz w:val="20"/>
                <w:szCs w:val="20"/>
              </w:rPr>
            </w:pPr>
            <w:r w:rsidRPr="00754B49">
              <w:rPr>
                <w:bCs/>
                <w:sz w:val="20"/>
                <w:szCs w:val="20"/>
              </w:rPr>
              <w:t>Ignition Source Bin</w:t>
            </w:r>
          </w:p>
        </w:tc>
        <w:tc>
          <w:tcPr>
            <w:tcW w:w="1709" w:type="dxa"/>
            <w:shd w:val="clear" w:color="auto" w:fill="auto"/>
            <w:vAlign w:val="center"/>
          </w:tcPr>
          <w:p w14:paraId="6884FAB7" w14:textId="77777777" w:rsidR="003E793D" w:rsidRPr="00754B49" w:rsidRDefault="003E793D" w:rsidP="00754B49">
            <w:pPr>
              <w:pStyle w:val="BodyText-table"/>
              <w:jc w:val="center"/>
              <w:rPr>
                <w:bCs/>
                <w:sz w:val="20"/>
                <w:szCs w:val="20"/>
              </w:rPr>
            </w:pPr>
            <w:r w:rsidRPr="00754B49">
              <w:rPr>
                <w:bCs/>
                <w:sz w:val="20"/>
                <w:szCs w:val="20"/>
              </w:rPr>
              <w:t>Counting Unit</w:t>
            </w:r>
          </w:p>
        </w:tc>
        <w:tc>
          <w:tcPr>
            <w:tcW w:w="1260" w:type="dxa"/>
            <w:gridSpan w:val="3"/>
            <w:shd w:val="clear" w:color="auto" w:fill="auto"/>
            <w:vAlign w:val="center"/>
          </w:tcPr>
          <w:p w14:paraId="069F362D" w14:textId="1A6EBA3F" w:rsidR="003E793D" w:rsidRPr="00754B49" w:rsidRDefault="00187BD5" w:rsidP="00754B49">
            <w:pPr>
              <w:pStyle w:val="BodyText-table"/>
              <w:jc w:val="center"/>
              <w:rPr>
                <w:bCs/>
                <w:sz w:val="20"/>
                <w:szCs w:val="20"/>
              </w:rPr>
            </w:pPr>
            <w:ins w:id="64" w:author="Author">
              <w:r w:rsidRPr="00754B49">
                <w:rPr>
                  <w:bCs/>
                  <w:sz w:val="20"/>
                  <w:szCs w:val="20"/>
                </w:rPr>
                <w:t>FIF</w:t>
              </w:r>
              <w:r w:rsidR="004C65B4" w:rsidRPr="00754B49">
                <w:rPr>
                  <w:bCs/>
                  <w:sz w:val="20"/>
                  <w:szCs w:val="20"/>
                </w:rPr>
                <w:t xml:space="preserve"> </w:t>
              </w:r>
            </w:ins>
            <w:r w:rsidR="003E793D" w:rsidRPr="00754B49">
              <w:rPr>
                <w:bCs/>
                <w:sz w:val="20"/>
                <w:szCs w:val="20"/>
              </w:rPr>
              <w:t>per Counting Unit (/</w:t>
            </w:r>
            <w:proofErr w:type="spellStart"/>
            <w:r w:rsidR="003E793D" w:rsidRPr="00754B49">
              <w:rPr>
                <w:bCs/>
                <w:sz w:val="20"/>
                <w:szCs w:val="20"/>
              </w:rPr>
              <w:t>ry</w:t>
            </w:r>
            <w:proofErr w:type="spellEnd"/>
            <w:r w:rsidR="003E793D" w:rsidRPr="00754B49">
              <w:rPr>
                <w:bCs/>
                <w:sz w:val="20"/>
                <w:szCs w:val="20"/>
              </w:rPr>
              <w:t>)</w:t>
            </w:r>
          </w:p>
        </w:tc>
        <w:tc>
          <w:tcPr>
            <w:tcW w:w="1897" w:type="dxa"/>
            <w:shd w:val="clear" w:color="auto" w:fill="auto"/>
            <w:vAlign w:val="center"/>
          </w:tcPr>
          <w:p w14:paraId="5D93EFCB" w14:textId="77777777" w:rsidR="003E793D" w:rsidRPr="00754B49" w:rsidRDefault="003E793D" w:rsidP="00754B49">
            <w:pPr>
              <w:pStyle w:val="BodyText-table"/>
              <w:jc w:val="center"/>
              <w:rPr>
                <w:bCs/>
                <w:sz w:val="20"/>
                <w:szCs w:val="20"/>
              </w:rPr>
            </w:pPr>
            <w:r w:rsidRPr="00754B49">
              <w:rPr>
                <w:bCs/>
                <w:sz w:val="20"/>
                <w:szCs w:val="20"/>
              </w:rPr>
              <w:t>Use These Fire Severity Characteristics</w:t>
            </w:r>
          </w:p>
        </w:tc>
        <w:tc>
          <w:tcPr>
            <w:tcW w:w="1704" w:type="dxa"/>
            <w:shd w:val="clear" w:color="auto" w:fill="auto"/>
            <w:vAlign w:val="center"/>
          </w:tcPr>
          <w:p w14:paraId="6C1CB156" w14:textId="77777777" w:rsidR="003E793D" w:rsidRPr="00754B49" w:rsidRDefault="003E793D" w:rsidP="00754B49">
            <w:pPr>
              <w:pStyle w:val="BodyText-table"/>
              <w:jc w:val="center"/>
              <w:rPr>
                <w:bCs/>
                <w:sz w:val="20"/>
                <w:szCs w:val="20"/>
              </w:rPr>
            </w:pPr>
            <w:r w:rsidRPr="00754B49">
              <w:rPr>
                <w:bCs/>
                <w:sz w:val="20"/>
                <w:szCs w:val="20"/>
              </w:rPr>
              <w:t>Use This Manual Fire Suppression Curve</w:t>
            </w:r>
          </w:p>
        </w:tc>
      </w:tr>
      <w:tr w:rsidR="0093728A" w:rsidRPr="00325E10" w14:paraId="38C531BD" w14:textId="77777777" w:rsidTr="00330151">
        <w:trPr>
          <w:cantSplit/>
        </w:trPr>
        <w:tc>
          <w:tcPr>
            <w:tcW w:w="9327" w:type="dxa"/>
            <w:gridSpan w:val="7"/>
            <w:shd w:val="clear" w:color="auto" w:fill="auto"/>
            <w:vAlign w:val="center"/>
          </w:tcPr>
          <w:p w14:paraId="7391BB23" w14:textId="77777777" w:rsidR="0093728A" w:rsidRPr="00754B49" w:rsidRDefault="0093728A" w:rsidP="00B624BE">
            <w:pPr>
              <w:pStyle w:val="BodyText-table"/>
              <w:rPr>
                <w:sz w:val="20"/>
                <w:szCs w:val="20"/>
              </w:rPr>
            </w:pPr>
            <w:r w:rsidRPr="00754B49">
              <w:rPr>
                <w:bCs/>
                <w:sz w:val="20"/>
                <w:szCs w:val="20"/>
              </w:rPr>
              <w:t>Hydrogen Sources:</w:t>
            </w:r>
          </w:p>
        </w:tc>
      </w:tr>
      <w:tr w:rsidR="0093728A" w:rsidRPr="00325E10" w14:paraId="077889FD" w14:textId="77777777" w:rsidTr="00330151">
        <w:trPr>
          <w:cantSplit/>
          <w:trHeight w:val="288"/>
        </w:trPr>
        <w:tc>
          <w:tcPr>
            <w:tcW w:w="2757" w:type="dxa"/>
            <w:shd w:val="clear" w:color="auto" w:fill="auto"/>
            <w:vAlign w:val="center"/>
          </w:tcPr>
          <w:p w14:paraId="0011FB9A" w14:textId="77777777" w:rsidR="0093728A" w:rsidRPr="00754B49" w:rsidRDefault="0093728A" w:rsidP="00B624BE">
            <w:pPr>
              <w:pStyle w:val="BodyText-table"/>
              <w:jc w:val="right"/>
              <w:rPr>
                <w:sz w:val="20"/>
                <w:szCs w:val="20"/>
              </w:rPr>
            </w:pPr>
            <w:r w:rsidRPr="00754B49">
              <w:rPr>
                <w:sz w:val="20"/>
                <w:szCs w:val="20"/>
              </w:rPr>
              <w:t>H</w:t>
            </w:r>
            <w:r w:rsidRPr="00754B49">
              <w:rPr>
                <w:sz w:val="20"/>
                <w:szCs w:val="20"/>
                <w:vertAlign w:val="subscript"/>
              </w:rPr>
              <w:t>2</w:t>
            </w:r>
            <w:r w:rsidRPr="00754B49">
              <w:rPr>
                <w:sz w:val="20"/>
                <w:szCs w:val="20"/>
              </w:rPr>
              <w:t xml:space="preserve"> Recombiner (BWR)</w:t>
            </w:r>
          </w:p>
        </w:tc>
        <w:tc>
          <w:tcPr>
            <w:tcW w:w="1709" w:type="dxa"/>
            <w:shd w:val="clear" w:color="auto" w:fill="auto"/>
            <w:vAlign w:val="center"/>
          </w:tcPr>
          <w:p w14:paraId="4CEDF18D" w14:textId="77777777" w:rsidR="0093728A" w:rsidRPr="00754B49" w:rsidRDefault="0093728A" w:rsidP="00754B49">
            <w:pPr>
              <w:pStyle w:val="BodyText-table"/>
              <w:jc w:val="center"/>
              <w:rPr>
                <w:sz w:val="20"/>
                <w:szCs w:val="20"/>
              </w:rPr>
            </w:pPr>
            <w:r w:rsidRPr="00754B49">
              <w:rPr>
                <w:sz w:val="20"/>
                <w:szCs w:val="20"/>
              </w:rPr>
              <w:t>per recombiner</w:t>
            </w:r>
          </w:p>
        </w:tc>
        <w:tc>
          <w:tcPr>
            <w:tcW w:w="1260" w:type="dxa"/>
            <w:gridSpan w:val="3"/>
            <w:shd w:val="clear" w:color="auto" w:fill="auto"/>
            <w:vAlign w:val="center"/>
          </w:tcPr>
          <w:p w14:paraId="5F588750" w14:textId="77777777" w:rsidR="0093728A" w:rsidRPr="00754B49" w:rsidRDefault="0093728A" w:rsidP="00754B49">
            <w:pPr>
              <w:pStyle w:val="BodyText-table"/>
              <w:jc w:val="center"/>
              <w:rPr>
                <w:color w:val="000000"/>
                <w:sz w:val="20"/>
                <w:szCs w:val="20"/>
              </w:rPr>
            </w:pPr>
            <w:r w:rsidRPr="00754B49">
              <w:rPr>
                <w:color w:val="000000"/>
                <w:sz w:val="20"/>
                <w:szCs w:val="20"/>
              </w:rPr>
              <w:t>1.9E-03</w:t>
            </w:r>
          </w:p>
        </w:tc>
        <w:tc>
          <w:tcPr>
            <w:tcW w:w="1897" w:type="dxa"/>
            <w:shd w:val="clear" w:color="auto" w:fill="auto"/>
            <w:vAlign w:val="center"/>
          </w:tcPr>
          <w:p w14:paraId="624BEE6A" w14:textId="77777777" w:rsidR="0093728A" w:rsidRPr="00754B49" w:rsidRDefault="0093728A" w:rsidP="00754B49">
            <w:pPr>
              <w:pStyle w:val="BodyText-table"/>
              <w:jc w:val="center"/>
              <w:rPr>
                <w:sz w:val="20"/>
                <w:szCs w:val="20"/>
              </w:rPr>
            </w:pPr>
            <w:r w:rsidRPr="00754B49">
              <w:rPr>
                <w:sz w:val="20"/>
                <w:szCs w:val="20"/>
              </w:rPr>
              <w:t>Hydrogen Fires</w:t>
            </w:r>
          </w:p>
        </w:tc>
        <w:tc>
          <w:tcPr>
            <w:tcW w:w="1704" w:type="dxa"/>
            <w:shd w:val="clear" w:color="auto" w:fill="auto"/>
            <w:vAlign w:val="center"/>
          </w:tcPr>
          <w:p w14:paraId="160636FF" w14:textId="77777777" w:rsidR="0093728A" w:rsidRPr="00754B49" w:rsidRDefault="0093728A" w:rsidP="00754B49">
            <w:pPr>
              <w:pStyle w:val="BodyText-table"/>
              <w:jc w:val="center"/>
              <w:rPr>
                <w:sz w:val="20"/>
                <w:szCs w:val="20"/>
              </w:rPr>
            </w:pPr>
            <w:r w:rsidRPr="00754B49">
              <w:rPr>
                <w:sz w:val="20"/>
                <w:szCs w:val="20"/>
              </w:rPr>
              <w:t>Flammable Gas</w:t>
            </w:r>
          </w:p>
        </w:tc>
      </w:tr>
      <w:tr w:rsidR="0093728A" w:rsidRPr="00325E10" w14:paraId="2D47A6F1" w14:textId="77777777" w:rsidTr="00330151">
        <w:trPr>
          <w:cantSplit/>
          <w:trHeight w:val="288"/>
        </w:trPr>
        <w:tc>
          <w:tcPr>
            <w:tcW w:w="2757" w:type="dxa"/>
            <w:shd w:val="clear" w:color="auto" w:fill="auto"/>
            <w:vAlign w:val="center"/>
          </w:tcPr>
          <w:p w14:paraId="36526EFA" w14:textId="77777777" w:rsidR="0093728A" w:rsidRPr="00754B49" w:rsidRDefault="0093728A" w:rsidP="00B624BE">
            <w:pPr>
              <w:pStyle w:val="BodyText-table"/>
              <w:jc w:val="right"/>
              <w:rPr>
                <w:sz w:val="20"/>
                <w:szCs w:val="20"/>
              </w:rPr>
            </w:pPr>
            <w:r w:rsidRPr="00754B49">
              <w:rPr>
                <w:sz w:val="20"/>
                <w:szCs w:val="20"/>
              </w:rPr>
              <w:t>H</w:t>
            </w:r>
            <w:r w:rsidRPr="00754B49">
              <w:rPr>
                <w:sz w:val="20"/>
                <w:szCs w:val="20"/>
                <w:vertAlign w:val="subscript"/>
              </w:rPr>
              <w:t>2</w:t>
            </w:r>
            <w:r w:rsidRPr="00754B49">
              <w:rPr>
                <w:sz w:val="20"/>
                <w:szCs w:val="20"/>
              </w:rPr>
              <w:t xml:space="preserve"> Storage Tanks</w:t>
            </w:r>
          </w:p>
        </w:tc>
        <w:tc>
          <w:tcPr>
            <w:tcW w:w="1709" w:type="dxa"/>
            <w:shd w:val="clear" w:color="auto" w:fill="auto"/>
            <w:vAlign w:val="center"/>
          </w:tcPr>
          <w:p w14:paraId="13782BEA" w14:textId="77777777" w:rsidR="0093728A" w:rsidRPr="00754B49" w:rsidRDefault="0093728A" w:rsidP="00754B49">
            <w:pPr>
              <w:pStyle w:val="BodyText-table"/>
              <w:jc w:val="center"/>
              <w:rPr>
                <w:sz w:val="20"/>
                <w:szCs w:val="20"/>
              </w:rPr>
            </w:pPr>
            <w:r w:rsidRPr="00754B49">
              <w:rPr>
                <w:sz w:val="20"/>
                <w:szCs w:val="20"/>
              </w:rPr>
              <w:t>per H</w:t>
            </w:r>
            <w:r w:rsidRPr="00754B49">
              <w:rPr>
                <w:sz w:val="20"/>
                <w:szCs w:val="20"/>
                <w:vertAlign w:val="subscript"/>
              </w:rPr>
              <w:t>2</w:t>
            </w:r>
            <w:r w:rsidRPr="00754B49">
              <w:rPr>
                <w:sz w:val="20"/>
                <w:szCs w:val="20"/>
              </w:rPr>
              <w:t xml:space="preserve"> tanks</w:t>
            </w:r>
          </w:p>
        </w:tc>
        <w:tc>
          <w:tcPr>
            <w:tcW w:w="1260" w:type="dxa"/>
            <w:gridSpan w:val="3"/>
            <w:shd w:val="clear" w:color="auto" w:fill="auto"/>
            <w:vAlign w:val="center"/>
          </w:tcPr>
          <w:p w14:paraId="0439613D" w14:textId="77777777" w:rsidR="0093728A" w:rsidRPr="00754B49" w:rsidRDefault="0093728A" w:rsidP="00754B49">
            <w:pPr>
              <w:pStyle w:val="BodyText-table"/>
              <w:jc w:val="center"/>
              <w:rPr>
                <w:color w:val="000000"/>
                <w:sz w:val="20"/>
                <w:szCs w:val="20"/>
              </w:rPr>
            </w:pPr>
            <w:r w:rsidRPr="00754B49">
              <w:rPr>
                <w:color w:val="000000"/>
                <w:sz w:val="20"/>
                <w:szCs w:val="20"/>
              </w:rPr>
              <w:t>4.9E-03</w:t>
            </w:r>
          </w:p>
        </w:tc>
        <w:tc>
          <w:tcPr>
            <w:tcW w:w="1897" w:type="dxa"/>
            <w:shd w:val="clear" w:color="auto" w:fill="auto"/>
            <w:vAlign w:val="center"/>
          </w:tcPr>
          <w:p w14:paraId="2854219A" w14:textId="77777777" w:rsidR="0093728A" w:rsidRPr="00754B49" w:rsidRDefault="0093728A" w:rsidP="00754B49">
            <w:pPr>
              <w:pStyle w:val="BodyText-table"/>
              <w:jc w:val="center"/>
              <w:rPr>
                <w:sz w:val="20"/>
                <w:szCs w:val="20"/>
              </w:rPr>
            </w:pPr>
            <w:r w:rsidRPr="00754B49">
              <w:rPr>
                <w:sz w:val="20"/>
                <w:szCs w:val="20"/>
              </w:rPr>
              <w:t>Hydrogen Fires</w:t>
            </w:r>
          </w:p>
        </w:tc>
        <w:tc>
          <w:tcPr>
            <w:tcW w:w="1704" w:type="dxa"/>
            <w:shd w:val="clear" w:color="auto" w:fill="auto"/>
            <w:vAlign w:val="center"/>
          </w:tcPr>
          <w:p w14:paraId="3E99CC84" w14:textId="77777777" w:rsidR="0093728A" w:rsidRPr="00754B49" w:rsidRDefault="0093728A" w:rsidP="00754B49">
            <w:pPr>
              <w:pStyle w:val="BodyText-table"/>
              <w:jc w:val="center"/>
              <w:rPr>
                <w:sz w:val="20"/>
                <w:szCs w:val="20"/>
              </w:rPr>
            </w:pPr>
            <w:r w:rsidRPr="00754B49">
              <w:rPr>
                <w:sz w:val="20"/>
                <w:szCs w:val="20"/>
              </w:rPr>
              <w:t>Flammable Gas</w:t>
            </w:r>
          </w:p>
        </w:tc>
      </w:tr>
      <w:tr w:rsidR="0093728A" w:rsidRPr="00325E10" w14:paraId="1CC791F6" w14:textId="77777777" w:rsidTr="00330151">
        <w:trPr>
          <w:cantSplit/>
          <w:trHeight w:val="288"/>
        </w:trPr>
        <w:tc>
          <w:tcPr>
            <w:tcW w:w="2757" w:type="dxa"/>
            <w:shd w:val="clear" w:color="auto" w:fill="auto"/>
            <w:vAlign w:val="center"/>
          </w:tcPr>
          <w:p w14:paraId="30DC2DDD" w14:textId="77777777" w:rsidR="0093728A" w:rsidRPr="00754B49" w:rsidRDefault="0093728A" w:rsidP="00B624BE">
            <w:pPr>
              <w:pStyle w:val="BodyText-table"/>
              <w:jc w:val="right"/>
              <w:rPr>
                <w:sz w:val="20"/>
                <w:szCs w:val="20"/>
              </w:rPr>
            </w:pPr>
            <w:r w:rsidRPr="00754B49">
              <w:rPr>
                <w:sz w:val="20"/>
                <w:szCs w:val="20"/>
              </w:rPr>
              <w:t>Miscellaneous H</w:t>
            </w:r>
            <w:r w:rsidRPr="00754B49">
              <w:rPr>
                <w:sz w:val="20"/>
                <w:szCs w:val="20"/>
                <w:vertAlign w:val="subscript"/>
              </w:rPr>
              <w:t>2</w:t>
            </w:r>
            <w:r w:rsidRPr="00754B49">
              <w:rPr>
                <w:sz w:val="20"/>
                <w:szCs w:val="20"/>
              </w:rPr>
              <w:t xml:space="preserve"> Fires</w:t>
            </w:r>
          </w:p>
        </w:tc>
        <w:tc>
          <w:tcPr>
            <w:tcW w:w="1709" w:type="dxa"/>
            <w:shd w:val="clear" w:color="auto" w:fill="auto"/>
            <w:vAlign w:val="center"/>
          </w:tcPr>
          <w:p w14:paraId="09D8479D" w14:textId="77777777" w:rsidR="0093728A" w:rsidRPr="00754B49" w:rsidRDefault="0093728A" w:rsidP="00754B49">
            <w:pPr>
              <w:pStyle w:val="BodyText-table"/>
              <w:jc w:val="center"/>
              <w:rPr>
                <w:sz w:val="20"/>
                <w:szCs w:val="20"/>
              </w:rPr>
            </w:pPr>
            <w:r w:rsidRPr="00754B49">
              <w:rPr>
                <w:sz w:val="20"/>
                <w:szCs w:val="20"/>
              </w:rPr>
              <w:t>per fire area</w:t>
            </w:r>
          </w:p>
        </w:tc>
        <w:tc>
          <w:tcPr>
            <w:tcW w:w="1260" w:type="dxa"/>
            <w:gridSpan w:val="3"/>
            <w:shd w:val="clear" w:color="auto" w:fill="auto"/>
            <w:vAlign w:val="center"/>
          </w:tcPr>
          <w:p w14:paraId="493FFAB9" w14:textId="77777777" w:rsidR="0093728A" w:rsidRPr="00754B49" w:rsidRDefault="0093728A" w:rsidP="00754B49">
            <w:pPr>
              <w:pStyle w:val="BodyText-table"/>
              <w:jc w:val="center"/>
              <w:rPr>
                <w:color w:val="000000"/>
                <w:sz w:val="20"/>
                <w:szCs w:val="20"/>
              </w:rPr>
            </w:pPr>
            <w:r w:rsidRPr="00754B49">
              <w:rPr>
                <w:color w:val="000000"/>
                <w:sz w:val="20"/>
                <w:szCs w:val="20"/>
              </w:rPr>
              <w:t>1.6E-03</w:t>
            </w:r>
          </w:p>
        </w:tc>
        <w:tc>
          <w:tcPr>
            <w:tcW w:w="1897" w:type="dxa"/>
            <w:shd w:val="clear" w:color="auto" w:fill="auto"/>
            <w:vAlign w:val="center"/>
          </w:tcPr>
          <w:p w14:paraId="368256E3" w14:textId="77777777" w:rsidR="0093728A" w:rsidRPr="00754B49" w:rsidRDefault="0093728A" w:rsidP="00754B49">
            <w:pPr>
              <w:pStyle w:val="BodyText-table"/>
              <w:jc w:val="center"/>
              <w:rPr>
                <w:sz w:val="20"/>
                <w:szCs w:val="20"/>
              </w:rPr>
            </w:pPr>
            <w:r w:rsidRPr="00754B49">
              <w:rPr>
                <w:sz w:val="20"/>
                <w:szCs w:val="20"/>
              </w:rPr>
              <w:t>Hydrogen Fires</w:t>
            </w:r>
          </w:p>
        </w:tc>
        <w:tc>
          <w:tcPr>
            <w:tcW w:w="1704" w:type="dxa"/>
            <w:shd w:val="clear" w:color="auto" w:fill="auto"/>
            <w:vAlign w:val="center"/>
          </w:tcPr>
          <w:p w14:paraId="414C0779" w14:textId="77777777" w:rsidR="0093728A" w:rsidRPr="00754B49" w:rsidRDefault="0093728A" w:rsidP="00754B49">
            <w:pPr>
              <w:pStyle w:val="BodyText-table"/>
              <w:jc w:val="center"/>
              <w:rPr>
                <w:sz w:val="20"/>
                <w:szCs w:val="20"/>
              </w:rPr>
            </w:pPr>
            <w:r w:rsidRPr="00754B49">
              <w:rPr>
                <w:sz w:val="20"/>
                <w:szCs w:val="20"/>
              </w:rPr>
              <w:t>Flammable Gas</w:t>
            </w:r>
          </w:p>
        </w:tc>
      </w:tr>
      <w:tr w:rsidR="0093728A" w:rsidRPr="00325E10" w14:paraId="59A652D6" w14:textId="77777777" w:rsidTr="00330151">
        <w:trPr>
          <w:cantSplit/>
          <w:trHeight w:val="288"/>
        </w:trPr>
        <w:tc>
          <w:tcPr>
            <w:tcW w:w="9327" w:type="dxa"/>
            <w:gridSpan w:val="7"/>
            <w:shd w:val="clear" w:color="auto" w:fill="auto"/>
            <w:vAlign w:val="center"/>
          </w:tcPr>
          <w:p w14:paraId="1F6DFD97" w14:textId="04724192" w:rsidR="0093728A" w:rsidRPr="00754B49" w:rsidRDefault="0093728A" w:rsidP="00B624BE">
            <w:pPr>
              <w:pStyle w:val="BodyText-table"/>
              <w:rPr>
                <w:sz w:val="20"/>
                <w:szCs w:val="20"/>
              </w:rPr>
            </w:pPr>
            <w:r w:rsidRPr="00754B49">
              <w:rPr>
                <w:bCs/>
                <w:sz w:val="20"/>
                <w:szCs w:val="20"/>
              </w:rPr>
              <w:t>Main Turbine</w:t>
            </w:r>
            <w:r w:rsidR="00C26082" w:rsidRPr="00754B49">
              <w:rPr>
                <w:bCs/>
                <w:sz w:val="20"/>
                <w:szCs w:val="20"/>
              </w:rPr>
              <w:t xml:space="preserve"> </w:t>
            </w:r>
            <w:r w:rsidRPr="00754B49">
              <w:rPr>
                <w:bCs/>
                <w:sz w:val="20"/>
                <w:szCs w:val="20"/>
              </w:rPr>
              <w:t>Generator Set:</w:t>
            </w:r>
          </w:p>
        </w:tc>
      </w:tr>
      <w:tr w:rsidR="0093728A" w:rsidRPr="00325E10" w14:paraId="26F4309C" w14:textId="77777777" w:rsidTr="00330151">
        <w:trPr>
          <w:cantSplit/>
          <w:trHeight w:val="288"/>
        </w:trPr>
        <w:tc>
          <w:tcPr>
            <w:tcW w:w="2757" w:type="dxa"/>
            <w:shd w:val="clear" w:color="auto" w:fill="auto"/>
            <w:vAlign w:val="center"/>
          </w:tcPr>
          <w:p w14:paraId="276980EB" w14:textId="3D51D238" w:rsidR="0093728A" w:rsidRPr="00754B49" w:rsidRDefault="0093728A" w:rsidP="00B624BE">
            <w:pPr>
              <w:pStyle w:val="BodyText-table"/>
              <w:jc w:val="right"/>
              <w:rPr>
                <w:sz w:val="20"/>
                <w:szCs w:val="20"/>
              </w:rPr>
            </w:pPr>
            <w:r w:rsidRPr="00754B49">
              <w:rPr>
                <w:sz w:val="20"/>
                <w:szCs w:val="20"/>
              </w:rPr>
              <w:t>TG Exciter Fire</w:t>
            </w:r>
          </w:p>
        </w:tc>
        <w:tc>
          <w:tcPr>
            <w:tcW w:w="1709" w:type="dxa"/>
            <w:shd w:val="clear" w:color="auto" w:fill="auto"/>
            <w:vAlign w:val="center"/>
          </w:tcPr>
          <w:p w14:paraId="158391D0" w14:textId="06FA84AA" w:rsidR="0093728A" w:rsidRPr="00754B49" w:rsidRDefault="0093728A" w:rsidP="00754B49">
            <w:pPr>
              <w:pStyle w:val="BodyText-table"/>
              <w:jc w:val="center"/>
              <w:rPr>
                <w:sz w:val="20"/>
                <w:szCs w:val="20"/>
              </w:rPr>
            </w:pPr>
            <w:r w:rsidRPr="00754B49">
              <w:rPr>
                <w:sz w:val="20"/>
                <w:szCs w:val="20"/>
              </w:rPr>
              <w:t>per exciter</w:t>
            </w:r>
          </w:p>
        </w:tc>
        <w:tc>
          <w:tcPr>
            <w:tcW w:w="1260" w:type="dxa"/>
            <w:gridSpan w:val="3"/>
            <w:shd w:val="clear" w:color="auto" w:fill="auto"/>
            <w:vAlign w:val="center"/>
          </w:tcPr>
          <w:p w14:paraId="737D9540" w14:textId="53C02AD3" w:rsidR="0093728A" w:rsidRPr="00754B49" w:rsidRDefault="0093728A" w:rsidP="00754B49">
            <w:pPr>
              <w:pStyle w:val="BodyText-table"/>
              <w:jc w:val="center"/>
              <w:rPr>
                <w:color w:val="000000"/>
                <w:sz w:val="20"/>
                <w:szCs w:val="20"/>
              </w:rPr>
            </w:pPr>
            <w:r w:rsidRPr="00754B49">
              <w:rPr>
                <w:color w:val="000000"/>
                <w:sz w:val="20"/>
                <w:szCs w:val="20"/>
              </w:rPr>
              <w:t>4.2E-04</w:t>
            </w:r>
          </w:p>
        </w:tc>
        <w:tc>
          <w:tcPr>
            <w:tcW w:w="1897" w:type="dxa"/>
            <w:shd w:val="clear" w:color="auto" w:fill="auto"/>
            <w:vAlign w:val="center"/>
          </w:tcPr>
          <w:p w14:paraId="33D3BD66" w14:textId="0E37BBEB" w:rsidR="0093728A" w:rsidRPr="00754B49" w:rsidRDefault="0093728A" w:rsidP="00754B49">
            <w:pPr>
              <w:pStyle w:val="BodyText-table"/>
              <w:jc w:val="center"/>
              <w:rPr>
                <w:sz w:val="20"/>
                <w:szCs w:val="20"/>
              </w:rPr>
            </w:pPr>
            <w:r w:rsidRPr="00754B49">
              <w:rPr>
                <w:sz w:val="20"/>
                <w:szCs w:val="20"/>
              </w:rPr>
              <w:t>Electrical</w:t>
            </w:r>
          </w:p>
        </w:tc>
        <w:tc>
          <w:tcPr>
            <w:tcW w:w="1704" w:type="dxa"/>
            <w:shd w:val="clear" w:color="auto" w:fill="auto"/>
            <w:vAlign w:val="center"/>
          </w:tcPr>
          <w:p w14:paraId="5D15C35A" w14:textId="0B30E2FE" w:rsidR="0093728A" w:rsidRPr="00754B49" w:rsidRDefault="0093728A" w:rsidP="00754B49">
            <w:pPr>
              <w:pStyle w:val="BodyText-table"/>
              <w:jc w:val="center"/>
              <w:rPr>
                <w:sz w:val="20"/>
                <w:szCs w:val="20"/>
              </w:rPr>
            </w:pPr>
            <w:r w:rsidRPr="00754B49">
              <w:rPr>
                <w:sz w:val="20"/>
                <w:szCs w:val="20"/>
              </w:rPr>
              <w:t>Turbine Generator</w:t>
            </w:r>
          </w:p>
        </w:tc>
      </w:tr>
      <w:tr w:rsidR="0093728A" w:rsidRPr="00325E10" w14:paraId="2763C9AE" w14:textId="77777777" w:rsidTr="00330151">
        <w:trPr>
          <w:cantSplit/>
          <w:trHeight w:val="288"/>
        </w:trPr>
        <w:tc>
          <w:tcPr>
            <w:tcW w:w="2757" w:type="dxa"/>
            <w:shd w:val="clear" w:color="auto" w:fill="auto"/>
            <w:vAlign w:val="center"/>
          </w:tcPr>
          <w:p w14:paraId="5C3FE2DE" w14:textId="6D80DBB9" w:rsidR="0093728A" w:rsidRPr="00754B49" w:rsidRDefault="0093728A" w:rsidP="00B624BE">
            <w:pPr>
              <w:pStyle w:val="BodyText-table"/>
              <w:jc w:val="right"/>
              <w:rPr>
                <w:sz w:val="20"/>
                <w:szCs w:val="20"/>
              </w:rPr>
            </w:pPr>
            <w:r w:rsidRPr="00754B49">
              <w:rPr>
                <w:sz w:val="20"/>
                <w:szCs w:val="20"/>
              </w:rPr>
              <w:t>TG Oil Fires</w:t>
            </w:r>
          </w:p>
        </w:tc>
        <w:tc>
          <w:tcPr>
            <w:tcW w:w="1709" w:type="dxa"/>
            <w:shd w:val="clear" w:color="auto" w:fill="auto"/>
            <w:vAlign w:val="center"/>
          </w:tcPr>
          <w:p w14:paraId="19EF588F" w14:textId="037A43EB" w:rsidR="0093728A" w:rsidRPr="00754B49" w:rsidRDefault="0093728A" w:rsidP="00754B49">
            <w:pPr>
              <w:pStyle w:val="BodyText-table"/>
              <w:jc w:val="center"/>
              <w:rPr>
                <w:sz w:val="20"/>
                <w:szCs w:val="20"/>
              </w:rPr>
            </w:pPr>
            <w:r w:rsidRPr="00754B49">
              <w:rPr>
                <w:sz w:val="20"/>
                <w:szCs w:val="20"/>
              </w:rPr>
              <w:t>per lube oil system</w:t>
            </w:r>
          </w:p>
        </w:tc>
        <w:tc>
          <w:tcPr>
            <w:tcW w:w="1260" w:type="dxa"/>
            <w:gridSpan w:val="3"/>
            <w:shd w:val="clear" w:color="auto" w:fill="auto"/>
            <w:vAlign w:val="center"/>
          </w:tcPr>
          <w:p w14:paraId="0E252DBC" w14:textId="048C3DA8" w:rsidR="0093728A" w:rsidRPr="00754B49" w:rsidRDefault="0093728A" w:rsidP="00754B49">
            <w:pPr>
              <w:pStyle w:val="BodyText-table"/>
              <w:jc w:val="center"/>
              <w:rPr>
                <w:color w:val="000000"/>
                <w:sz w:val="20"/>
                <w:szCs w:val="20"/>
              </w:rPr>
            </w:pPr>
            <w:r w:rsidRPr="00754B49">
              <w:rPr>
                <w:color w:val="000000"/>
                <w:sz w:val="20"/>
                <w:szCs w:val="20"/>
              </w:rPr>
              <w:t>1.1E-03</w:t>
            </w:r>
          </w:p>
        </w:tc>
        <w:tc>
          <w:tcPr>
            <w:tcW w:w="1897" w:type="dxa"/>
            <w:shd w:val="clear" w:color="auto" w:fill="auto"/>
            <w:vAlign w:val="center"/>
          </w:tcPr>
          <w:p w14:paraId="43583939" w14:textId="1325FAC0" w:rsidR="0093728A" w:rsidRPr="00754B49" w:rsidRDefault="0093728A" w:rsidP="00754B49">
            <w:pPr>
              <w:pStyle w:val="BodyText-table"/>
              <w:jc w:val="center"/>
              <w:rPr>
                <w:sz w:val="20"/>
                <w:szCs w:val="20"/>
              </w:rPr>
            </w:pPr>
            <w:r w:rsidRPr="00754B49">
              <w:rPr>
                <w:sz w:val="20"/>
                <w:szCs w:val="20"/>
              </w:rPr>
              <w:t>Oil Spills</w:t>
            </w:r>
          </w:p>
        </w:tc>
        <w:tc>
          <w:tcPr>
            <w:tcW w:w="1704" w:type="dxa"/>
            <w:shd w:val="clear" w:color="auto" w:fill="auto"/>
            <w:vAlign w:val="center"/>
          </w:tcPr>
          <w:p w14:paraId="2A9814D4" w14:textId="1D566B1B" w:rsidR="0084015A" w:rsidRPr="00754B49" w:rsidRDefault="00D37AFF" w:rsidP="00754B49">
            <w:pPr>
              <w:pStyle w:val="BodyText-table"/>
              <w:jc w:val="center"/>
              <w:rPr>
                <w:sz w:val="20"/>
                <w:szCs w:val="20"/>
              </w:rPr>
            </w:pPr>
            <w:r w:rsidRPr="00754B49">
              <w:rPr>
                <w:sz w:val="20"/>
                <w:szCs w:val="20"/>
              </w:rPr>
              <w:t>Oil Fires</w:t>
            </w:r>
          </w:p>
        </w:tc>
      </w:tr>
      <w:tr w:rsidR="0093728A" w:rsidRPr="00325E10" w14:paraId="1F11E273" w14:textId="06049840" w:rsidTr="00330151">
        <w:trPr>
          <w:cantSplit/>
          <w:trHeight w:val="288"/>
        </w:trPr>
        <w:tc>
          <w:tcPr>
            <w:tcW w:w="2757" w:type="dxa"/>
            <w:shd w:val="clear" w:color="auto" w:fill="auto"/>
            <w:vAlign w:val="center"/>
          </w:tcPr>
          <w:p w14:paraId="31E06FFA" w14:textId="07A6260E" w:rsidR="0093728A" w:rsidRPr="00754B49" w:rsidRDefault="0093728A" w:rsidP="00B624BE">
            <w:pPr>
              <w:pStyle w:val="BodyText-table"/>
              <w:jc w:val="right"/>
              <w:rPr>
                <w:sz w:val="20"/>
                <w:szCs w:val="20"/>
              </w:rPr>
            </w:pPr>
            <w:r w:rsidRPr="00754B49">
              <w:rPr>
                <w:sz w:val="20"/>
                <w:szCs w:val="20"/>
              </w:rPr>
              <w:t>TG Hydrogen Fires</w:t>
            </w:r>
          </w:p>
        </w:tc>
        <w:tc>
          <w:tcPr>
            <w:tcW w:w="1709" w:type="dxa"/>
            <w:shd w:val="clear" w:color="auto" w:fill="auto"/>
            <w:vAlign w:val="center"/>
          </w:tcPr>
          <w:p w14:paraId="0A34A1CA" w14:textId="383D61A6" w:rsidR="0093728A" w:rsidRPr="00754B49" w:rsidRDefault="0093728A" w:rsidP="00754B49">
            <w:pPr>
              <w:pStyle w:val="BodyText-table"/>
              <w:jc w:val="center"/>
              <w:rPr>
                <w:sz w:val="20"/>
                <w:szCs w:val="20"/>
              </w:rPr>
            </w:pPr>
            <w:r w:rsidRPr="00754B49">
              <w:rPr>
                <w:sz w:val="20"/>
                <w:szCs w:val="20"/>
              </w:rPr>
              <w:t>per H</w:t>
            </w:r>
            <w:r w:rsidRPr="00754B49">
              <w:rPr>
                <w:sz w:val="20"/>
                <w:szCs w:val="20"/>
                <w:vertAlign w:val="subscript"/>
              </w:rPr>
              <w:t>2</w:t>
            </w:r>
            <w:r w:rsidRPr="00754B49">
              <w:rPr>
                <w:sz w:val="20"/>
                <w:szCs w:val="20"/>
              </w:rPr>
              <w:t xml:space="preserve"> system</w:t>
            </w:r>
          </w:p>
        </w:tc>
        <w:tc>
          <w:tcPr>
            <w:tcW w:w="1260" w:type="dxa"/>
            <w:gridSpan w:val="3"/>
            <w:shd w:val="clear" w:color="auto" w:fill="auto"/>
            <w:vAlign w:val="center"/>
          </w:tcPr>
          <w:p w14:paraId="202F7F4D" w14:textId="6837035D" w:rsidR="0093728A" w:rsidRPr="00754B49" w:rsidRDefault="0093728A" w:rsidP="00754B49">
            <w:pPr>
              <w:pStyle w:val="BodyText-table"/>
              <w:jc w:val="center"/>
              <w:rPr>
                <w:color w:val="000000"/>
                <w:sz w:val="20"/>
                <w:szCs w:val="20"/>
              </w:rPr>
            </w:pPr>
            <w:r w:rsidRPr="00754B49">
              <w:rPr>
                <w:color w:val="000000"/>
                <w:sz w:val="20"/>
                <w:szCs w:val="20"/>
              </w:rPr>
              <w:t>1.4E-03</w:t>
            </w:r>
          </w:p>
        </w:tc>
        <w:tc>
          <w:tcPr>
            <w:tcW w:w="1897" w:type="dxa"/>
            <w:shd w:val="clear" w:color="auto" w:fill="auto"/>
            <w:vAlign w:val="center"/>
          </w:tcPr>
          <w:p w14:paraId="59337A4C" w14:textId="2E4A2D65" w:rsidR="0093728A" w:rsidRPr="00754B49" w:rsidRDefault="0093728A" w:rsidP="00754B49">
            <w:pPr>
              <w:pStyle w:val="BodyText-table"/>
              <w:jc w:val="center"/>
              <w:rPr>
                <w:sz w:val="20"/>
                <w:szCs w:val="20"/>
              </w:rPr>
            </w:pPr>
            <w:r w:rsidRPr="00754B49">
              <w:rPr>
                <w:sz w:val="20"/>
                <w:szCs w:val="20"/>
              </w:rPr>
              <w:t>Gas Fires</w:t>
            </w:r>
          </w:p>
        </w:tc>
        <w:tc>
          <w:tcPr>
            <w:tcW w:w="1704" w:type="dxa"/>
            <w:shd w:val="clear" w:color="auto" w:fill="auto"/>
            <w:vAlign w:val="center"/>
          </w:tcPr>
          <w:p w14:paraId="26E7A0D5" w14:textId="7AE7EE7C" w:rsidR="0084015A" w:rsidRPr="00754B49" w:rsidRDefault="00D4756D" w:rsidP="00754B49">
            <w:pPr>
              <w:pStyle w:val="BodyText-table"/>
              <w:jc w:val="center"/>
              <w:rPr>
                <w:sz w:val="20"/>
                <w:szCs w:val="20"/>
              </w:rPr>
            </w:pPr>
            <w:r w:rsidRPr="00754B49">
              <w:rPr>
                <w:sz w:val="20"/>
                <w:szCs w:val="20"/>
              </w:rPr>
              <w:t>Flammable Gas</w:t>
            </w:r>
          </w:p>
        </w:tc>
      </w:tr>
      <w:tr w:rsidR="008F75E6" w:rsidRPr="00325E10" w14:paraId="73DB2B8E" w14:textId="77777777" w:rsidTr="00330151">
        <w:trPr>
          <w:cantSplit/>
        </w:trPr>
        <w:tc>
          <w:tcPr>
            <w:tcW w:w="9327" w:type="dxa"/>
            <w:gridSpan w:val="7"/>
            <w:shd w:val="clear" w:color="auto" w:fill="auto"/>
            <w:vAlign w:val="center"/>
          </w:tcPr>
          <w:p w14:paraId="4A3BD159" w14:textId="6EBC4DBC" w:rsidR="008F75E6" w:rsidRPr="00754B49" w:rsidRDefault="008F75E6" w:rsidP="00B624BE">
            <w:pPr>
              <w:pStyle w:val="BodyText-table"/>
              <w:rPr>
                <w:bCs/>
                <w:sz w:val="20"/>
                <w:szCs w:val="20"/>
              </w:rPr>
            </w:pPr>
            <w:r w:rsidRPr="00754B49">
              <w:rPr>
                <w:bCs/>
                <w:sz w:val="20"/>
                <w:szCs w:val="20"/>
              </w:rPr>
              <w:t>Miscellaneous Components:</w:t>
            </w:r>
          </w:p>
        </w:tc>
      </w:tr>
      <w:tr w:rsidR="00E041C1" w:rsidRPr="00325E10" w14:paraId="189A6DF0" w14:textId="77777777" w:rsidTr="00330151">
        <w:trPr>
          <w:cantSplit/>
        </w:trPr>
        <w:tc>
          <w:tcPr>
            <w:tcW w:w="2757" w:type="dxa"/>
            <w:vMerge w:val="restart"/>
            <w:shd w:val="clear" w:color="auto" w:fill="auto"/>
            <w:vAlign w:val="center"/>
          </w:tcPr>
          <w:p w14:paraId="3A22D9D4" w14:textId="77777777" w:rsidR="00E041C1" w:rsidRPr="00754B49" w:rsidRDefault="00E041C1" w:rsidP="00B624BE">
            <w:pPr>
              <w:pStyle w:val="BodyText-table"/>
              <w:jc w:val="right"/>
              <w:rPr>
                <w:sz w:val="20"/>
                <w:szCs w:val="20"/>
              </w:rPr>
            </w:pPr>
            <w:r w:rsidRPr="00754B49">
              <w:rPr>
                <w:sz w:val="20"/>
                <w:szCs w:val="20"/>
              </w:rPr>
              <w:t>Air Compressors</w:t>
            </w:r>
          </w:p>
        </w:tc>
        <w:tc>
          <w:tcPr>
            <w:tcW w:w="1777" w:type="dxa"/>
            <w:gridSpan w:val="2"/>
            <w:vMerge w:val="restart"/>
            <w:shd w:val="clear" w:color="auto" w:fill="auto"/>
            <w:vAlign w:val="center"/>
          </w:tcPr>
          <w:p w14:paraId="660B5B93" w14:textId="77777777" w:rsidR="00E041C1" w:rsidRPr="00754B49" w:rsidRDefault="00E041C1" w:rsidP="00754B49">
            <w:pPr>
              <w:pStyle w:val="BodyText-table"/>
              <w:jc w:val="center"/>
              <w:rPr>
                <w:sz w:val="20"/>
                <w:szCs w:val="20"/>
              </w:rPr>
            </w:pPr>
            <w:r w:rsidRPr="00754B49">
              <w:rPr>
                <w:sz w:val="20"/>
                <w:szCs w:val="20"/>
              </w:rPr>
              <w:t>per compressor</w:t>
            </w:r>
          </w:p>
        </w:tc>
        <w:tc>
          <w:tcPr>
            <w:tcW w:w="1123" w:type="dxa"/>
            <w:shd w:val="clear" w:color="auto" w:fill="auto"/>
            <w:vAlign w:val="center"/>
          </w:tcPr>
          <w:p w14:paraId="5CC51421" w14:textId="77777777" w:rsidR="00E041C1" w:rsidRPr="00754B49" w:rsidRDefault="00E041C1" w:rsidP="00754B49">
            <w:pPr>
              <w:pStyle w:val="BodyText-table"/>
              <w:jc w:val="center"/>
              <w:rPr>
                <w:color w:val="000000"/>
                <w:sz w:val="20"/>
                <w:szCs w:val="20"/>
              </w:rPr>
            </w:pPr>
            <w:r w:rsidRPr="00754B49">
              <w:rPr>
                <w:color w:val="000000"/>
                <w:sz w:val="20"/>
                <w:szCs w:val="20"/>
              </w:rPr>
              <w:t>2.9E-04</w:t>
            </w:r>
          </w:p>
        </w:tc>
        <w:tc>
          <w:tcPr>
            <w:tcW w:w="1966" w:type="dxa"/>
            <w:gridSpan w:val="2"/>
            <w:tcBorders>
              <w:top w:val="single" w:sz="6" w:space="0" w:color="000000"/>
              <w:bottom w:val="single" w:sz="6" w:space="0" w:color="000000"/>
            </w:tcBorders>
            <w:shd w:val="clear" w:color="auto" w:fill="auto"/>
          </w:tcPr>
          <w:p w14:paraId="0FA22E40" w14:textId="77777777" w:rsidR="00E041C1" w:rsidRPr="00754B49" w:rsidRDefault="00A456B4" w:rsidP="00754B49">
            <w:pPr>
              <w:pStyle w:val="BodyText-table"/>
              <w:jc w:val="center"/>
              <w:rPr>
                <w:sz w:val="20"/>
                <w:szCs w:val="20"/>
              </w:rPr>
            </w:pPr>
            <w:r w:rsidRPr="00754B49">
              <w:rPr>
                <w:sz w:val="20"/>
                <w:szCs w:val="20"/>
              </w:rPr>
              <w:t>Electrical</w:t>
            </w:r>
          </w:p>
        </w:tc>
        <w:tc>
          <w:tcPr>
            <w:tcW w:w="1704" w:type="dxa"/>
            <w:shd w:val="clear" w:color="auto" w:fill="auto"/>
          </w:tcPr>
          <w:p w14:paraId="5BD5152E" w14:textId="77777777" w:rsidR="00E041C1" w:rsidRPr="00754B49" w:rsidRDefault="00E041C1" w:rsidP="00754B49">
            <w:pPr>
              <w:pStyle w:val="BodyText-table"/>
              <w:jc w:val="center"/>
              <w:rPr>
                <w:sz w:val="20"/>
                <w:szCs w:val="20"/>
              </w:rPr>
            </w:pPr>
            <w:r w:rsidRPr="00754B49">
              <w:rPr>
                <w:sz w:val="20"/>
                <w:szCs w:val="20"/>
              </w:rPr>
              <w:t>Electrical Fires</w:t>
            </w:r>
          </w:p>
        </w:tc>
      </w:tr>
      <w:tr w:rsidR="00E041C1" w:rsidRPr="00325E10" w14:paraId="53A65ADF" w14:textId="77777777" w:rsidTr="00330151">
        <w:trPr>
          <w:cantSplit/>
        </w:trPr>
        <w:tc>
          <w:tcPr>
            <w:tcW w:w="2757" w:type="dxa"/>
            <w:vMerge/>
            <w:shd w:val="clear" w:color="auto" w:fill="auto"/>
          </w:tcPr>
          <w:p w14:paraId="77785D10" w14:textId="77777777" w:rsidR="00E041C1" w:rsidRPr="00754B49" w:rsidRDefault="00E041C1" w:rsidP="00B624BE">
            <w:pPr>
              <w:pStyle w:val="BodyText-table"/>
              <w:jc w:val="right"/>
              <w:rPr>
                <w:sz w:val="20"/>
                <w:szCs w:val="20"/>
              </w:rPr>
            </w:pPr>
          </w:p>
        </w:tc>
        <w:tc>
          <w:tcPr>
            <w:tcW w:w="1777" w:type="dxa"/>
            <w:gridSpan w:val="2"/>
            <w:vMerge/>
            <w:shd w:val="clear" w:color="auto" w:fill="auto"/>
          </w:tcPr>
          <w:p w14:paraId="5F971696" w14:textId="77777777" w:rsidR="00E041C1" w:rsidRPr="00754B49" w:rsidRDefault="00E041C1" w:rsidP="00754B49">
            <w:pPr>
              <w:pStyle w:val="BodyText-table"/>
              <w:jc w:val="center"/>
              <w:rPr>
                <w:sz w:val="20"/>
                <w:szCs w:val="20"/>
              </w:rPr>
            </w:pPr>
          </w:p>
        </w:tc>
        <w:tc>
          <w:tcPr>
            <w:tcW w:w="1123" w:type="dxa"/>
            <w:shd w:val="clear" w:color="auto" w:fill="auto"/>
            <w:vAlign w:val="center"/>
          </w:tcPr>
          <w:p w14:paraId="424A685C" w14:textId="77777777" w:rsidR="00E041C1" w:rsidRPr="00754B49" w:rsidRDefault="00E041C1" w:rsidP="00754B49">
            <w:pPr>
              <w:pStyle w:val="BodyText-table"/>
              <w:jc w:val="center"/>
              <w:rPr>
                <w:color w:val="000000"/>
                <w:sz w:val="20"/>
                <w:szCs w:val="20"/>
              </w:rPr>
            </w:pPr>
            <w:r w:rsidRPr="00754B49">
              <w:rPr>
                <w:color w:val="000000"/>
                <w:sz w:val="20"/>
                <w:szCs w:val="20"/>
              </w:rPr>
              <w:t>1.8E-04</w:t>
            </w:r>
          </w:p>
        </w:tc>
        <w:tc>
          <w:tcPr>
            <w:tcW w:w="1966" w:type="dxa"/>
            <w:gridSpan w:val="2"/>
            <w:shd w:val="clear" w:color="auto" w:fill="auto"/>
            <w:vAlign w:val="center"/>
          </w:tcPr>
          <w:p w14:paraId="3B927288" w14:textId="77777777" w:rsidR="00E041C1" w:rsidRPr="00754B49" w:rsidRDefault="00E041C1" w:rsidP="00754B49">
            <w:pPr>
              <w:pStyle w:val="BodyText-table"/>
              <w:jc w:val="center"/>
              <w:rPr>
                <w:sz w:val="20"/>
                <w:szCs w:val="20"/>
              </w:rPr>
            </w:pPr>
            <w:r w:rsidRPr="00754B49">
              <w:rPr>
                <w:sz w:val="20"/>
                <w:szCs w:val="20"/>
              </w:rPr>
              <w:t>Oil Spills</w:t>
            </w:r>
          </w:p>
        </w:tc>
        <w:tc>
          <w:tcPr>
            <w:tcW w:w="1704" w:type="dxa"/>
            <w:shd w:val="clear" w:color="auto" w:fill="auto"/>
          </w:tcPr>
          <w:p w14:paraId="7C408E77" w14:textId="77777777" w:rsidR="00E041C1" w:rsidRPr="00754B49" w:rsidRDefault="00E041C1" w:rsidP="00754B49">
            <w:pPr>
              <w:pStyle w:val="BodyText-table"/>
              <w:jc w:val="center"/>
              <w:rPr>
                <w:sz w:val="20"/>
                <w:szCs w:val="20"/>
              </w:rPr>
            </w:pPr>
            <w:r w:rsidRPr="00754B49">
              <w:rPr>
                <w:sz w:val="20"/>
                <w:szCs w:val="20"/>
              </w:rPr>
              <w:t>Oil Fires</w:t>
            </w:r>
          </w:p>
        </w:tc>
      </w:tr>
      <w:tr w:rsidR="00A456B4" w:rsidRPr="00325E10" w14:paraId="7C4977A4" w14:textId="77777777" w:rsidTr="00330151">
        <w:trPr>
          <w:cantSplit/>
        </w:trPr>
        <w:tc>
          <w:tcPr>
            <w:tcW w:w="2757" w:type="dxa"/>
            <w:shd w:val="clear" w:color="auto" w:fill="auto"/>
            <w:vAlign w:val="center"/>
          </w:tcPr>
          <w:p w14:paraId="2FF90FBA" w14:textId="77777777" w:rsidR="00A456B4" w:rsidRPr="00754B49" w:rsidRDefault="00A456B4" w:rsidP="00B624BE">
            <w:pPr>
              <w:pStyle w:val="BodyText-table"/>
              <w:jc w:val="right"/>
              <w:rPr>
                <w:sz w:val="20"/>
                <w:szCs w:val="20"/>
              </w:rPr>
            </w:pPr>
          </w:p>
          <w:p w14:paraId="00DD2FEF" w14:textId="77777777" w:rsidR="00A456B4" w:rsidRPr="00754B49" w:rsidRDefault="00A456B4" w:rsidP="00B624BE">
            <w:pPr>
              <w:pStyle w:val="BodyText-table"/>
              <w:jc w:val="right"/>
              <w:rPr>
                <w:sz w:val="20"/>
                <w:szCs w:val="20"/>
              </w:rPr>
            </w:pPr>
            <w:r w:rsidRPr="00754B49">
              <w:rPr>
                <w:sz w:val="20"/>
                <w:szCs w:val="20"/>
              </w:rPr>
              <w:t>Battery Banks</w:t>
            </w:r>
          </w:p>
        </w:tc>
        <w:tc>
          <w:tcPr>
            <w:tcW w:w="1777" w:type="dxa"/>
            <w:gridSpan w:val="2"/>
            <w:shd w:val="clear" w:color="auto" w:fill="auto"/>
          </w:tcPr>
          <w:p w14:paraId="3B8A612E" w14:textId="77777777" w:rsidR="00A456B4" w:rsidRPr="00754B49" w:rsidRDefault="00A456B4" w:rsidP="00754B49">
            <w:pPr>
              <w:pStyle w:val="BodyText-table"/>
              <w:jc w:val="center"/>
              <w:rPr>
                <w:sz w:val="20"/>
                <w:szCs w:val="20"/>
              </w:rPr>
            </w:pPr>
            <w:r w:rsidRPr="00754B49">
              <w:rPr>
                <w:sz w:val="20"/>
                <w:szCs w:val="20"/>
              </w:rPr>
              <w:t>per interconnected battery set</w:t>
            </w:r>
          </w:p>
        </w:tc>
        <w:tc>
          <w:tcPr>
            <w:tcW w:w="1123" w:type="dxa"/>
            <w:shd w:val="clear" w:color="auto" w:fill="auto"/>
            <w:vAlign w:val="center"/>
          </w:tcPr>
          <w:p w14:paraId="46BEE6A5" w14:textId="77777777" w:rsidR="00A456B4" w:rsidRPr="00754B49" w:rsidRDefault="00A456B4" w:rsidP="00754B49">
            <w:pPr>
              <w:pStyle w:val="BodyText-table"/>
              <w:jc w:val="center"/>
              <w:rPr>
                <w:color w:val="000000"/>
                <w:sz w:val="20"/>
                <w:szCs w:val="20"/>
              </w:rPr>
            </w:pPr>
            <w:r w:rsidRPr="00754B49">
              <w:rPr>
                <w:color w:val="000000"/>
                <w:sz w:val="20"/>
                <w:szCs w:val="20"/>
              </w:rPr>
              <w:t>9.8E-05</w:t>
            </w:r>
          </w:p>
        </w:tc>
        <w:tc>
          <w:tcPr>
            <w:tcW w:w="1966" w:type="dxa"/>
            <w:gridSpan w:val="2"/>
            <w:shd w:val="clear" w:color="auto" w:fill="auto"/>
            <w:vAlign w:val="center"/>
          </w:tcPr>
          <w:p w14:paraId="21F4C017" w14:textId="77777777" w:rsidR="00A456B4" w:rsidRPr="00754B49" w:rsidRDefault="00A456B4" w:rsidP="00754B49">
            <w:pPr>
              <w:pStyle w:val="BodyText-table"/>
              <w:jc w:val="center"/>
              <w:rPr>
                <w:sz w:val="20"/>
                <w:szCs w:val="20"/>
              </w:rPr>
            </w:pPr>
            <w:r w:rsidRPr="00754B49">
              <w:rPr>
                <w:sz w:val="20"/>
                <w:szCs w:val="20"/>
              </w:rPr>
              <w:t>Electric Motors</w:t>
            </w:r>
          </w:p>
        </w:tc>
        <w:tc>
          <w:tcPr>
            <w:tcW w:w="1704" w:type="dxa"/>
            <w:shd w:val="clear" w:color="auto" w:fill="auto"/>
            <w:vAlign w:val="center"/>
          </w:tcPr>
          <w:p w14:paraId="704AAFDC" w14:textId="77777777" w:rsidR="00A456B4" w:rsidRPr="00754B49" w:rsidRDefault="00A456B4" w:rsidP="00754B49">
            <w:pPr>
              <w:pStyle w:val="BodyText-table"/>
              <w:jc w:val="center"/>
              <w:rPr>
                <w:sz w:val="20"/>
                <w:szCs w:val="20"/>
              </w:rPr>
            </w:pPr>
            <w:r w:rsidRPr="00754B49">
              <w:rPr>
                <w:sz w:val="20"/>
                <w:szCs w:val="20"/>
              </w:rPr>
              <w:t>Electrical Fires</w:t>
            </w:r>
          </w:p>
        </w:tc>
      </w:tr>
      <w:tr w:rsidR="00A456B4" w:rsidRPr="00325E10" w14:paraId="25A2705C" w14:textId="77777777" w:rsidTr="00330151">
        <w:trPr>
          <w:cantSplit/>
        </w:trPr>
        <w:tc>
          <w:tcPr>
            <w:tcW w:w="2757" w:type="dxa"/>
            <w:shd w:val="clear" w:color="auto" w:fill="auto"/>
          </w:tcPr>
          <w:p w14:paraId="297FBE00" w14:textId="77777777" w:rsidR="00A456B4" w:rsidRPr="00754B49" w:rsidRDefault="00A456B4" w:rsidP="00B624BE">
            <w:pPr>
              <w:pStyle w:val="BodyText-table"/>
              <w:jc w:val="right"/>
              <w:rPr>
                <w:sz w:val="20"/>
                <w:szCs w:val="20"/>
              </w:rPr>
            </w:pPr>
            <w:r w:rsidRPr="00754B49">
              <w:rPr>
                <w:sz w:val="20"/>
                <w:szCs w:val="20"/>
              </w:rPr>
              <w:t>Boiler Heating Units</w:t>
            </w:r>
          </w:p>
        </w:tc>
        <w:tc>
          <w:tcPr>
            <w:tcW w:w="1777" w:type="dxa"/>
            <w:gridSpan w:val="2"/>
            <w:shd w:val="clear" w:color="auto" w:fill="auto"/>
          </w:tcPr>
          <w:p w14:paraId="24A8BD60" w14:textId="77777777" w:rsidR="00A456B4" w:rsidRPr="00754B49" w:rsidRDefault="00A456B4" w:rsidP="00754B49">
            <w:pPr>
              <w:pStyle w:val="BodyText-table"/>
              <w:jc w:val="center"/>
              <w:rPr>
                <w:sz w:val="20"/>
                <w:szCs w:val="20"/>
              </w:rPr>
            </w:pPr>
            <w:r w:rsidRPr="00754B49">
              <w:rPr>
                <w:sz w:val="20"/>
                <w:szCs w:val="20"/>
              </w:rPr>
              <w:t>per boiler</w:t>
            </w:r>
          </w:p>
        </w:tc>
        <w:tc>
          <w:tcPr>
            <w:tcW w:w="1123" w:type="dxa"/>
            <w:shd w:val="clear" w:color="auto" w:fill="auto"/>
            <w:vAlign w:val="center"/>
          </w:tcPr>
          <w:p w14:paraId="7875C844" w14:textId="77777777" w:rsidR="00A456B4" w:rsidRPr="00754B49" w:rsidRDefault="00A456B4" w:rsidP="00754B49">
            <w:pPr>
              <w:pStyle w:val="BodyText-table"/>
              <w:jc w:val="center"/>
              <w:rPr>
                <w:color w:val="000000"/>
                <w:sz w:val="20"/>
                <w:szCs w:val="20"/>
              </w:rPr>
            </w:pPr>
            <w:r w:rsidRPr="00754B49">
              <w:rPr>
                <w:color w:val="000000"/>
                <w:sz w:val="20"/>
                <w:szCs w:val="20"/>
              </w:rPr>
              <w:t>1.1E-03</w:t>
            </w:r>
          </w:p>
        </w:tc>
        <w:tc>
          <w:tcPr>
            <w:tcW w:w="1966" w:type="dxa"/>
            <w:gridSpan w:val="2"/>
            <w:shd w:val="clear" w:color="auto" w:fill="auto"/>
          </w:tcPr>
          <w:p w14:paraId="5990C1FA" w14:textId="77777777" w:rsidR="00A456B4" w:rsidRPr="00754B49" w:rsidRDefault="00A456B4" w:rsidP="00754B49">
            <w:pPr>
              <w:pStyle w:val="BodyText-table"/>
              <w:jc w:val="center"/>
              <w:rPr>
                <w:sz w:val="20"/>
                <w:szCs w:val="20"/>
              </w:rPr>
            </w:pPr>
            <w:r w:rsidRPr="00754B49">
              <w:rPr>
                <w:sz w:val="20"/>
                <w:szCs w:val="20"/>
              </w:rPr>
              <w:t>Oil Spills</w:t>
            </w:r>
          </w:p>
        </w:tc>
        <w:tc>
          <w:tcPr>
            <w:tcW w:w="1704" w:type="dxa"/>
            <w:shd w:val="clear" w:color="auto" w:fill="auto"/>
          </w:tcPr>
          <w:p w14:paraId="216E759B" w14:textId="77777777" w:rsidR="00A456B4" w:rsidRPr="00754B49" w:rsidRDefault="00A456B4" w:rsidP="00754B49">
            <w:pPr>
              <w:pStyle w:val="BodyText-table"/>
              <w:jc w:val="center"/>
              <w:rPr>
                <w:sz w:val="20"/>
                <w:szCs w:val="20"/>
              </w:rPr>
            </w:pPr>
            <w:r w:rsidRPr="00754B49">
              <w:rPr>
                <w:sz w:val="20"/>
                <w:szCs w:val="20"/>
              </w:rPr>
              <w:t>Oil Fires</w:t>
            </w:r>
          </w:p>
        </w:tc>
      </w:tr>
      <w:tr w:rsidR="00A456B4" w:rsidRPr="00325E10" w14:paraId="141D36E2" w14:textId="77777777" w:rsidTr="00330151">
        <w:trPr>
          <w:cantSplit/>
        </w:trPr>
        <w:tc>
          <w:tcPr>
            <w:tcW w:w="2757" w:type="dxa"/>
            <w:shd w:val="clear" w:color="auto" w:fill="auto"/>
          </w:tcPr>
          <w:p w14:paraId="63BD43F9" w14:textId="77777777" w:rsidR="00A456B4" w:rsidRPr="00754B49" w:rsidRDefault="00A456B4" w:rsidP="00B624BE">
            <w:pPr>
              <w:pStyle w:val="BodyText-table"/>
              <w:jc w:val="right"/>
              <w:rPr>
                <w:sz w:val="20"/>
                <w:szCs w:val="20"/>
              </w:rPr>
            </w:pPr>
            <w:r w:rsidRPr="00754B49">
              <w:rPr>
                <w:sz w:val="20"/>
                <w:szCs w:val="20"/>
              </w:rPr>
              <w:t>Electric Dryers</w:t>
            </w:r>
          </w:p>
        </w:tc>
        <w:tc>
          <w:tcPr>
            <w:tcW w:w="1777" w:type="dxa"/>
            <w:gridSpan w:val="2"/>
            <w:shd w:val="clear" w:color="auto" w:fill="auto"/>
          </w:tcPr>
          <w:p w14:paraId="6EE59D64" w14:textId="77777777" w:rsidR="00A456B4" w:rsidRPr="00754B49" w:rsidRDefault="00A456B4" w:rsidP="00754B49">
            <w:pPr>
              <w:pStyle w:val="BodyText-table"/>
              <w:jc w:val="center"/>
              <w:rPr>
                <w:sz w:val="20"/>
                <w:szCs w:val="20"/>
              </w:rPr>
            </w:pPr>
            <w:r w:rsidRPr="00754B49">
              <w:rPr>
                <w:sz w:val="20"/>
                <w:szCs w:val="20"/>
              </w:rPr>
              <w:t>per dryer</w:t>
            </w:r>
          </w:p>
        </w:tc>
        <w:tc>
          <w:tcPr>
            <w:tcW w:w="1123" w:type="dxa"/>
            <w:shd w:val="clear" w:color="auto" w:fill="auto"/>
            <w:vAlign w:val="center"/>
          </w:tcPr>
          <w:p w14:paraId="79D401C8" w14:textId="77777777" w:rsidR="00A456B4" w:rsidRPr="00754B49" w:rsidRDefault="00A456B4" w:rsidP="00754B49">
            <w:pPr>
              <w:pStyle w:val="BodyText-table"/>
              <w:jc w:val="center"/>
              <w:rPr>
                <w:color w:val="000000"/>
                <w:sz w:val="20"/>
                <w:szCs w:val="20"/>
              </w:rPr>
            </w:pPr>
            <w:r w:rsidRPr="00754B49">
              <w:rPr>
                <w:color w:val="000000"/>
                <w:sz w:val="20"/>
                <w:szCs w:val="20"/>
              </w:rPr>
              <w:t>1.2E-03</w:t>
            </w:r>
          </w:p>
        </w:tc>
        <w:tc>
          <w:tcPr>
            <w:tcW w:w="1966" w:type="dxa"/>
            <w:gridSpan w:val="2"/>
            <w:shd w:val="clear" w:color="auto" w:fill="auto"/>
          </w:tcPr>
          <w:p w14:paraId="55554A9E" w14:textId="77777777" w:rsidR="00A456B4" w:rsidRPr="00754B49" w:rsidRDefault="00A456B4" w:rsidP="00754B49">
            <w:pPr>
              <w:pStyle w:val="BodyText-table"/>
              <w:jc w:val="center"/>
              <w:rPr>
                <w:sz w:val="20"/>
                <w:szCs w:val="20"/>
              </w:rPr>
            </w:pPr>
            <w:r w:rsidRPr="00754B49">
              <w:rPr>
                <w:sz w:val="20"/>
                <w:szCs w:val="20"/>
              </w:rPr>
              <w:t>Transients</w:t>
            </w:r>
          </w:p>
        </w:tc>
        <w:tc>
          <w:tcPr>
            <w:tcW w:w="1704" w:type="dxa"/>
            <w:shd w:val="clear" w:color="auto" w:fill="auto"/>
          </w:tcPr>
          <w:p w14:paraId="441C7E11" w14:textId="77777777" w:rsidR="00A456B4" w:rsidRPr="00754B49" w:rsidRDefault="00A456B4" w:rsidP="00754B49">
            <w:pPr>
              <w:pStyle w:val="BodyText-table"/>
              <w:jc w:val="center"/>
              <w:rPr>
                <w:sz w:val="20"/>
                <w:szCs w:val="20"/>
              </w:rPr>
            </w:pPr>
            <w:r w:rsidRPr="00754B49">
              <w:rPr>
                <w:sz w:val="20"/>
                <w:szCs w:val="20"/>
              </w:rPr>
              <w:t>Transients</w:t>
            </w:r>
          </w:p>
        </w:tc>
      </w:tr>
      <w:tr w:rsidR="00A456B4" w:rsidRPr="00325E10" w14:paraId="2ACDD775" w14:textId="77777777" w:rsidTr="00330151">
        <w:trPr>
          <w:cantSplit/>
        </w:trPr>
        <w:tc>
          <w:tcPr>
            <w:tcW w:w="2757" w:type="dxa"/>
            <w:shd w:val="clear" w:color="auto" w:fill="auto"/>
            <w:vAlign w:val="center"/>
          </w:tcPr>
          <w:p w14:paraId="3FCF3460" w14:textId="77777777" w:rsidR="00A456B4" w:rsidRPr="00754B49" w:rsidRDefault="00A456B4" w:rsidP="00B624BE">
            <w:pPr>
              <w:pStyle w:val="BodyText-table"/>
              <w:jc w:val="right"/>
              <w:rPr>
                <w:sz w:val="20"/>
                <w:szCs w:val="20"/>
              </w:rPr>
            </w:pPr>
            <w:r w:rsidRPr="00754B49">
              <w:rPr>
                <w:sz w:val="20"/>
                <w:szCs w:val="20"/>
              </w:rPr>
              <w:t>Ventilation Subsystems</w:t>
            </w:r>
          </w:p>
        </w:tc>
        <w:tc>
          <w:tcPr>
            <w:tcW w:w="1777" w:type="dxa"/>
            <w:gridSpan w:val="2"/>
            <w:shd w:val="clear" w:color="auto" w:fill="auto"/>
            <w:vAlign w:val="center"/>
          </w:tcPr>
          <w:p w14:paraId="0B190A2A" w14:textId="77777777" w:rsidR="00A456B4" w:rsidRPr="00754B49" w:rsidRDefault="00A456B4" w:rsidP="00754B49">
            <w:pPr>
              <w:pStyle w:val="BodyText-table"/>
              <w:jc w:val="center"/>
              <w:rPr>
                <w:sz w:val="20"/>
                <w:szCs w:val="20"/>
              </w:rPr>
            </w:pPr>
            <w:r w:rsidRPr="00754B49">
              <w:rPr>
                <w:sz w:val="20"/>
                <w:szCs w:val="20"/>
              </w:rPr>
              <w:t>per major ventilation system</w:t>
            </w:r>
          </w:p>
        </w:tc>
        <w:tc>
          <w:tcPr>
            <w:tcW w:w="1123" w:type="dxa"/>
            <w:shd w:val="clear" w:color="auto" w:fill="auto"/>
            <w:vAlign w:val="center"/>
          </w:tcPr>
          <w:p w14:paraId="5AA7A514" w14:textId="77777777" w:rsidR="00A456B4" w:rsidRPr="00754B49" w:rsidRDefault="00A456B4" w:rsidP="00754B49">
            <w:pPr>
              <w:pStyle w:val="BodyText-table"/>
              <w:jc w:val="center"/>
              <w:rPr>
                <w:color w:val="000000"/>
                <w:sz w:val="20"/>
                <w:szCs w:val="20"/>
              </w:rPr>
            </w:pPr>
            <w:r w:rsidRPr="00754B49">
              <w:rPr>
                <w:color w:val="000000"/>
                <w:sz w:val="20"/>
                <w:szCs w:val="20"/>
              </w:rPr>
              <w:t>1.1E-04</w:t>
            </w:r>
          </w:p>
        </w:tc>
        <w:tc>
          <w:tcPr>
            <w:tcW w:w="1966" w:type="dxa"/>
            <w:gridSpan w:val="2"/>
            <w:shd w:val="clear" w:color="auto" w:fill="auto"/>
            <w:vAlign w:val="center"/>
          </w:tcPr>
          <w:p w14:paraId="6C74D677" w14:textId="77777777" w:rsidR="0075133E" w:rsidRPr="00754B49" w:rsidRDefault="0075133E" w:rsidP="00754B49">
            <w:pPr>
              <w:pStyle w:val="BodyText-table"/>
              <w:jc w:val="center"/>
              <w:rPr>
                <w:sz w:val="20"/>
                <w:szCs w:val="20"/>
              </w:rPr>
            </w:pPr>
            <w:r w:rsidRPr="00754B49">
              <w:rPr>
                <w:sz w:val="20"/>
                <w:szCs w:val="20"/>
              </w:rPr>
              <w:t>Electric Motors</w:t>
            </w:r>
          </w:p>
          <w:p w14:paraId="59548A24" w14:textId="77777777" w:rsidR="00A456B4" w:rsidRPr="00754B49" w:rsidRDefault="0075133E" w:rsidP="00754B49">
            <w:pPr>
              <w:pStyle w:val="BodyText-table"/>
              <w:jc w:val="center"/>
              <w:rPr>
                <w:sz w:val="20"/>
                <w:szCs w:val="20"/>
              </w:rPr>
            </w:pPr>
            <w:r w:rsidRPr="00754B49">
              <w:rPr>
                <w:sz w:val="20"/>
                <w:szCs w:val="20"/>
              </w:rPr>
              <w:t>Oil Spills</w:t>
            </w:r>
          </w:p>
        </w:tc>
        <w:tc>
          <w:tcPr>
            <w:tcW w:w="1704" w:type="dxa"/>
            <w:shd w:val="clear" w:color="auto" w:fill="auto"/>
            <w:vAlign w:val="center"/>
          </w:tcPr>
          <w:p w14:paraId="1B446B1C" w14:textId="77777777" w:rsidR="0075133E" w:rsidRPr="00754B49" w:rsidRDefault="00A456B4" w:rsidP="00754B49">
            <w:pPr>
              <w:pStyle w:val="BodyText-table"/>
              <w:jc w:val="center"/>
              <w:rPr>
                <w:sz w:val="20"/>
                <w:szCs w:val="20"/>
              </w:rPr>
            </w:pPr>
            <w:r w:rsidRPr="00754B49">
              <w:rPr>
                <w:sz w:val="20"/>
                <w:szCs w:val="20"/>
              </w:rPr>
              <w:t>Electrical Fires</w:t>
            </w:r>
            <w:r w:rsidR="0075133E" w:rsidRPr="00754B49">
              <w:rPr>
                <w:sz w:val="20"/>
                <w:szCs w:val="20"/>
              </w:rPr>
              <w:t>, Oil Fires, Transients</w:t>
            </w:r>
          </w:p>
        </w:tc>
      </w:tr>
      <w:tr w:rsidR="008F75E6" w:rsidRPr="00325E10" w14:paraId="067865BE" w14:textId="77777777" w:rsidTr="00330151">
        <w:trPr>
          <w:cantSplit/>
        </w:trPr>
        <w:tc>
          <w:tcPr>
            <w:tcW w:w="9327" w:type="dxa"/>
            <w:gridSpan w:val="7"/>
            <w:shd w:val="clear" w:color="auto" w:fill="auto"/>
          </w:tcPr>
          <w:p w14:paraId="707653C3" w14:textId="77777777" w:rsidR="008F75E6" w:rsidRPr="00754B49" w:rsidRDefault="008F75E6" w:rsidP="00B624BE">
            <w:pPr>
              <w:pStyle w:val="BodyText-table"/>
              <w:rPr>
                <w:bCs/>
                <w:sz w:val="20"/>
                <w:szCs w:val="20"/>
              </w:rPr>
            </w:pPr>
            <w:r w:rsidRPr="00754B49">
              <w:rPr>
                <w:bCs/>
                <w:sz w:val="20"/>
                <w:szCs w:val="20"/>
              </w:rPr>
              <w:t>Pumps:</w:t>
            </w:r>
          </w:p>
        </w:tc>
      </w:tr>
      <w:tr w:rsidR="0075133E" w:rsidRPr="00325E10" w14:paraId="13AF899F" w14:textId="77777777" w:rsidTr="00330151">
        <w:trPr>
          <w:cantSplit/>
        </w:trPr>
        <w:tc>
          <w:tcPr>
            <w:tcW w:w="2757" w:type="dxa"/>
            <w:vMerge w:val="restart"/>
            <w:shd w:val="clear" w:color="auto" w:fill="auto"/>
          </w:tcPr>
          <w:p w14:paraId="0F8F9ED0" w14:textId="77777777" w:rsidR="00B624BE" w:rsidRDefault="0075133E" w:rsidP="00B624BE">
            <w:pPr>
              <w:pStyle w:val="BodyText-table"/>
              <w:jc w:val="right"/>
              <w:rPr>
                <w:sz w:val="20"/>
                <w:szCs w:val="20"/>
              </w:rPr>
            </w:pPr>
            <w:r w:rsidRPr="00754B49">
              <w:rPr>
                <w:sz w:val="20"/>
                <w:szCs w:val="20"/>
              </w:rPr>
              <w:t xml:space="preserve">Reactor Coolant </w:t>
            </w:r>
            <w:r w:rsidR="00CF1FF5" w:rsidRPr="00754B49">
              <w:rPr>
                <w:sz w:val="20"/>
                <w:szCs w:val="20"/>
              </w:rPr>
              <w:t>Pump</w:t>
            </w:r>
            <w:r w:rsidR="00B73C5A" w:rsidRPr="00754B49">
              <w:rPr>
                <w:sz w:val="20"/>
                <w:szCs w:val="20"/>
              </w:rPr>
              <w:t xml:space="preserve"> </w:t>
            </w:r>
            <w:ins w:id="65" w:author="Author">
              <w:r w:rsidR="00CF1FF5" w:rsidRPr="00754B49">
                <w:rPr>
                  <w:sz w:val="20"/>
                  <w:szCs w:val="20"/>
                </w:rPr>
                <w:t>(</w:t>
              </w:r>
            </w:ins>
            <w:r w:rsidRPr="00754B49">
              <w:rPr>
                <w:sz w:val="20"/>
                <w:szCs w:val="20"/>
              </w:rPr>
              <w:t>PWR)</w:t>
            </w:r>
          </w:p>
          <w:p w14:paraId="655F6412" w14:textId="7A9DB758" w:rsidR="0075133E" w:rsidRPr="00754B49" w:rsidRDefault="0075133E" w:rsidP="00B624BE">
            <w:pPr>
              <w:pStyle w:val="BodyText-table"/>
              <w:jc w:val="right"/>
              <w:rPr>
                <w:sz w:val="20"/>
                <w:szCs w:val="20"/>
              </w:rPr>
            </w:pPr>
            <w:r w:rsidRPr="00754B49">
              <w:rPr>
                <w:sz w:val="20"/>
                <w:szCs w:val="20"/>
              </w:rPr>
              <w:t>Reactor Feed Pump (BWR)</w:t>
            </w:r>
          </w:p>
        </w:tc>
        <w:tc>
          <w:tcPr>
            <w:tcW w:w="1777" w:type="dxa"/>
            <w:gridSpan w:val="2"/>
            <w:vMerge w:val="restart"/>
            <w:shd w:val="clear" w:color="auto" w:fill="auto"/>
            <w:vAlign w:val="center"/>
          </w:tcPr>
          <w:p w14:paraId="178EED1E" w14:textId="77777777" w:rsidR="0075133E" w:rsidRPr="00754B49" w:rsidRDefault="0075133E" w:rsidP="00754B49">
            <w:pPr>
              <w:pStyle w:val="BodyText-table"/>
              <w:jc w:val="center"/>
              <w:rPr>
                <w:sz w:val="20"/>
                <w:szCs w:val="20"/>
              </w:rPr>
            </w:pPr>
            <w:r w:rsidRPr="00754B49">
              <w:rPr>
                <w:sz w:val="20"/>
                <w:szCs w:val="20"/>
              </w:rPr>
              <w:t>per pump</w:t>
            </w:r>
          </w:p>
        </w:tc>
        <w:tc>
          <w:tcPr>
            <w:tcW w:w="1123" w:type="dxa"/>
            <w:shd w:val="clear" w:color="auto" w:fill="auto"/>
            <w:vAlign w:val="center"/>
          </w:tcPr>
          <w:p w14:paraId="612B64EC" w14:textId="77777777" w:rsidR="0075133E" w:rsidRPr="00754B49" w:rsidRDefault="0075133E" w:rsidP="00754B49">
            <w:pPr>
              <w:pStyle w:val="BodyText-table"/>
              <w:jc w:val="center"/>
              <w:rPr>
                <w:color w:val="000000"/>
                <w:sz w:val="20"/>
                <w:szCs w:val="20"/>
              </w:rPr>
            </w:pPr>
            <w:r w:rsidRPr="00754B49">
              <w:rPr>
                <w:color w:val="000000"/>
                <w:sz w:val="20"/>
                <w:szCs w:val="20"/>
              </w:rPr>
              <w:t>1.9E-04</w:t>
            </w:r>
          </w:p>
        </w:tc>
        <w:tc>
          <w:tcPr>
            <w:tcW w:w="1966" w:type="dxa"/>
            <w:gridSpan w:val="2"/>
            <w:shd w:val="clear" w:color="auto" w:fill="auto"/>
          </w:tcPr>
          <w:p w14:paraId="58CBA772" w14:textId="25DC5AFF" w:rsidR="0075133E" w:rsidRPr="00754B49" w:rsidRDefault="00D42F27" w:rsidP="00754B49">
            <w:pPr>
              <w:pStyle w:val="BodyText-table"/>
              <w:jc w:val="center"/>
              <w:rPr>
                <w:sz w:val="20"/>
                <w:szCs w:val="20"/>
              </w:rPr>
            </w:pPr>
            <w:r w:rsidRPr="00754B49">
              <w:rPr>
                <w:sz w:val="20"/>
                <w:szCs w:val="20"/>
              </w:rPr>
              <w:t>Electric Motors</w:t>
            </w:r>
          </w:p>
        </w:tc>
        <w:tc>
          <w:tcPr>
            <w:tcW w:w="1704" w:type="dxa"/>
            <w:shd w:val="clear" w:color="auto" w:fill="auto"/>
          </w:tcPr>
          <w:p w14:paraId="17E3A7F8" w14:textId="77777777" w:rsidR="0075133E" w:rsidRPr="00754B49" w:rsidRDefault="0075133E" w:rsidP="00754B49">
            <w:pPr>
              <w:pStyle w:val="BodyText-table"/>
              <w:jc w:val="center"/>
              <w:rPr>
                <w:sz w:val="20"/>
                <w:szCs w:val="20"/>
              </w:rPr>
            </w:pPr>
            <w:r w:rsidRPr="00754B49">
              <w:rPr>
                <w:sz w:val="20"/>
                <w:szCs w:val="20"/>
              </w:rPr>
              <w:t>Electrical Fires</w:t>
            </w:r>
          </w:p>
        </w:tc>
      </w:tr>
      <w:tr w:rsidR="0075133E" w:rsidRPr="00325E10" w14:paraId="3DED6089" w14:textId="77777777" w:rsidTr="00330151">
        <w:trPr>
          <w:cantSplit/>
        </w:trPr>
        <w:tc>
          <w:tcPr>
            <w:tcW w:w="2757" w:type="dxa"/>
            <w:vMerge/>
            <w:shd w:val="clear" w:color="auto" w:fill="auto"/>
          </w:tcPr>
          <w:p w14:paraId="503F58E6" w14:textId="77777777" w:rsidR="0075133E" w:rsidRPr="00754B49" w:rsidRDefault="0075133E" w:rsidP="00B624BE">
            <w:pPr>
              <w:pStyle w:val="BodyText-table"/>
              <w:jc w:val="right"/>
              <w:rPr>
                <w:sz w:val="20"/>
                <w:szCs w:val="20"/>
              </w:rPr>
            </w:pPr>
          </w:p>
        </w:tc>
        <w:tc>
          <w:tcPr>
            <w:tcW w:w="1777" w:type="dxa"/>
            <w:gridSpan w:val="2"/>
            <w:vMerge/>
            <w:shd w:val="clear" w:color="auto" w:fill="auto"/>
          </w:tcPr>
          <w:p w14:paraId="29425BFA" w14:textId="77777777" w:rsidR="0075133E" w:rsidRPr="00754B49" w:rsidRDefault="0075133E" w:rsidP="00754B49">
            <w:pPr>
              <w:pStyle w:val="BodyText-table"/>
              <w:jc w:val="center"/>
              <w:rPr>
                <w:sz w:val="20"/>
                <w:szCs w:val="20"/>
              </w:rPr>
            </w:pPr>
          </w:p>
        </w:tc>
        <w:tc>
          <w:tcPr>
            <w:tcW w:w="1123" w:type="dxa"/>
            <w:shd w:val="clear" w:color="auto" w:fill="auto"/>
            <w:vAlign w:val="center"/>
          </w:tcPr>
          <w:p w14:paraId="71CF594A" w14:textId="77777777" w:rsidR="0075133E" w:rsidRPr="00754B49" w:rsidRDefault="0075133E" w:rsidP="00754B49">
            <w:pPr>
              <w:pStyle w:val="BodyText-table"/>
              <w:jc w:val="center"/>
              <w:rPr>
                <w:color w:val="000000"/>
                <w:sz w:val="20"/>
                <w:szCs w:val="20"/>
              </w:rPr>
            </w:pPr>
            <w:r w:rsidRPr="00754B49">
              <w:rPr>
                <w:color w:val="000000"/>
                <w:sz w:val="20"/>
                <w:szCs w:val="20"/>
              </w:rPr>
              <w:t>1.2E-03</w:t>
            </w:r>
          </w:p>
        </w:tc>
        <w:tc>
          <w:tcPr>
            <w:tcW w:w="1966" w:type="dxa"/>
            <w:gridSpan w:val="2"/>
            <w:shd w:val="clear" w:color="auto" w:fill="auto"/>
          </w:tcPr>
          <w:p w14:paraId="3AA1530F" w14:textId="77777777" w:rsidR="0075133E" w:rsidRPr="00754B49" w:rsidRDefault="0075133E" w:rsidP="00754B49">
            <w:pPr>
              <w:pStyle w:val="BodyText-table"/>
              <w:jc w:val="center"/>
              <w:rPr>
                <w:sz w:val="20"/>
                <w:szCs w:val="20"/>
              </w:rPr>
            </w:pPr>
            <w:r w:rsidRPr="00754B49">
              <w:rPr>
                <w:sz w:val="20"/>
                <w:szCs w:val="20"/>
              </w:rPr>
              <w:t>Oil Spills</w:t>
            </w:r>
          </w:p>
        </w:tc>
        <w:tc>
          <w:tcPr>
            <w:tcW w:w="1704" w:type="dxa"/>
            <w:shd w:val="clear" w:color="auto" w:fill="auto"/>
          </w:tcPr>
          <w:p w14:paraId="59FC44EF" w14:textId="77777777" w:rsidR="0075133E" w:rsidRPr="00754B49" w:rsidRDefault="0075133E" w:rsidP="00754B49">
            <w:pPr>
              <w:pStyle w:val="BodyText-table"/>
              <w:jc w:val="center"/>
              <w:rPr>
                <w:sz w:val="20"/>
                <w:szCs w:val="20"/>
              </w:rPr>
            </w:pPr>
            <w:r w:rsidRPr="00754B49">
              <w:rPr>
                <w:sz w:val="20"/>
                <w:szCs w:val="20"/>
              </w:rPr>
              <w:t>Oil Fires</w:t>
            </w:r>
          </w:p>
        </w:tc>
      </w:tr>
      <w:tr w:rsidR="004A6929" w:rsidRPr="00325E10" w14:paraId="0F0005A8" w14:textId="77777777" w:rsidTr="00330151">
        <w:trPr>
          <w:cantSplit/>
        </w:trPr>
        <w:tc>
          <w:tcPr>
            <w:tcW w:w="2757" w:type="dxa"/>
            <w:vMerge w:val="restart"/>
            <w:shd w:val="clear" w:color="auto" w:fill="auto"/>
            <w:vAlign w:val="center"/>
          </w:tcPr>
          <w:p w14:paraId="6BCDB99D" w14:textId="77777777" w:rsidR="004A6929" w:rsidRPr="00754B49" w:rsidRDefault="004A6929" w:rsidP="00B624BE">
            <w:pPr>
              <w:pStyle w:val="BodyText-table"/>
              <w:jc w:val="right"/>
              <w:rPr>
                <w:sz w:val="20"/>
                <w:szCs w:val="20"/>
              </w:rPr>
            </w:pPr>
            <w:r w:rsidRPr="00754B49">
              <w:rPr>
                <w:sz w:val="20"/>
                <w:szCs w:val="20"/>
              </w:rPr>
              <w:t>Main Feedwater Pumps</w:t>
            </w:r>
          </w:p>
        </w:tc>
        <w:tc>
          <w:tcPr>
            <w:tcW w:w="1777" w:type="dxa"/>
            <w:gridSpan w:val="2"/>
            <w:vMerge w:val="restart"/>
            <w:shd w:val="clear" w:color="auto" w:fill="auto"/>
            <w:vAlign w:val="center"/>
          </w:tcPr>
          <w:p w14:paraId="702A05C9" w14:textId="77777777" w:rsidR="004A6929" w:rsidRPr="00754B49" w:rsidRDefault="004A6929" w:rsidP="00754B49">
            <w:pPr>
              <w:pStyle w:val="BodyText-table"/>
              <w:jc w:val="center"/>
              <w:rPr>
                <w:sz w:val="20"/>
                <w:szCs w:val="20"/>
              </w:rPr>
            </w:pPr>
            <w:r w:rsidRPr="00754B49">
              <w:rPr>
                <w:sz w:val="20"/>
                <w:szCs w:val="20"/>
              </w:rPr>
              <w:t>per main feedwater pump</w:t>
            </w:r>
          </w:p>
        </w:tc>
        <w:tc>
          <w:tcPr>
            <w:tcW w:w="1123" w:type="dxa"/>
            <w:shd w:val="clear" w:color="auto" w:fill="auto"/>
            <w:vAlign w:val="center"/>
          </w:tcPr>
          <w:p w14:paraId="172CD8EC" w14:textId="77777777" w:rsidR="004A6929" w:rsidRPr="00754B49" w:rsidRDefault="004A6929" w:rsidP="00754B49">
            <w:pPr>
              <w:pStyle w:val="BodyText-table"/>
              <w:jc w:val="center"/>
              <w:rPr>
                <w:color w:val="000000"/>
                <w:sz w:val="20"/>
                <w:szCs w:val="20"/>
              </w:rPr>
            </w:pPr>
            <w:r w:rsidRPr="00754B49">
              <w:rPr>
                <w:color w:val="000000"/>
                <w:sz w:val="20"/>
                <w:szCs w:val="20"/>
              </w:rPr>
              <w:t>4.8E-04</w:t>
            </w:r>
          </w:p>
        </w:tc>
        <w:tc>
          <w:tcPr>
            <w:tcW w:w="1966" w:type="dxa"/>
            <w:gridSpan w:val="2"/>
            <w:shd w:val="clear" w:color="auto" w:fill="auto"/>
          </w:tcPr>
          <w:p w14:paraId="2E8A949A" w14:textId="48FF2187" w:rsidR="004A6929" w:rsidRPr="00754B49" w:rsidRDefault="00D42F27" w:rsidP="00754B49">
            <w:pPr>
              <w:pStyle w:val="BodyText-table"/>
              <w:jc w:val="center"/>
              <w:rPr>
                <w:sz w:val="20"/>
                <w:szCs w:val="20"/>
              </w:rPr>
            </w:pPr>
            <w:r w:rsidRPr="00754B49">
              <w:rPr>
                <w:sz w:val="20"/>
                <w:szCs w:val="20"/>
              </w:rPr>
              <w:t>Electric Motors</w:t>
            </w:r>
          </w:p>
        </w:tc>
        <w:tc>
          <w:tcPr>
            <w:tcW w:w="1704" w:type="dxa"/>
            <w:shd w:val="clear" w:color="auto" w:fill="auto"/>
          </w:tcPr>
          <w:p w14:paraId="15739AA2" w14:textId="77777777" w:rsidR="004A6929" w:rsidRPr="00754B49" w:rsidRDefault="004A6929" w:rsidP="00754B49">
            <w:pPr>
              <w:pStyle w:val="BodyText-table"/>
              <w:jc w:val="center"/>
              <w:rPr>
                <w:sz w:val="20"/>
                <w:szCs w:val="20"/>
              </w:rPr>
            </w:pPr>
            <w:r w:rsidRPr="00754B49">
              <w:rPr>
                <w:sz w:val="20"/>
                <w:szCs w:val="20"/>
              </w:rPr>
              <w:t>Electrical Fires</w:t>
            </w:r>
          </w:p>
        </w:tc>
      </w:tr>
      <w:tr w:rsidR="004A6929" w:rsidRPr="00325E10" w14:paraId="4BDF10A8" w14:textId="77777777" w:rsidTr="00330151">
        <w:trPr>
          <w:cantSplit/>
        </w:trPr>
        <w:tc>
          <w:tcPr>
            <w:tcW w:w="2757" w:type="dxa"/>
            <w:vMerge/>
            <w:shd w:val="clear" w:color="auto" w:fill="auto"/>
            <w:vAlign w:val="center"/>
          </w:tcPr>
          <w:p w14:paraId="0EE5B87B" w14:textId="77777777" w:rsidR="004A6929" w:rsidRPr="00754B49" w:rsidRDefault="004A6929" w:rsidP="00B624BE">
            <w:pPr>
              <w:pStyle w:val="BodyText-table"/>
              <w:jc w:val="right"/>
              <w:rPr>
                <w:sz w:val="20"/>
                <w:szCs w:val="20"/>
              </w:rPr>
            </w:pPr>
          </w:p>
        </w:tc>
        <w:tc>
          <w:tcPr>
            <w:tcW w:w="1777" w:type="dxa"/>
            <w:gridSpan w:val="2"/>
            <w:vMerge/>
            <w:shd w:val="clear" w:color="auto" w:fill="auto"/>
          </w:tcPr>
          <w:p w14:paraId="1DE2EDE0" w14:textId="77777777" w:rsidR="004A6929" w:rsidRPr="00754B49" w:rsidRDefault="004A6929" w:rsidP="00754B49">
            <w:pPr>
              <w:pStyle w:val="BodyText-table"/>
              <w:jc w:val="center"/>
              <w:rPr>
                <w:sz w:val="20"/>
                <w:szCs w:val="20"/>
              </w:rPr>
            </w:pPr>
          </w:p>
        </w:tc>
        <w:tc>
          <w:tcPr>
            <w:tcW w:w="1123" w:type="dxa"/>
            <w:shd w:val="clear" w:color="auto" w:fill="auto"/>
            <w:vAlign w:val="center"/>
          </w:tcPr>
          <w:p w14:paraId="25CC5DC7" w14:textId="77777777" w:rsidR="004A6929" w:rsidRPr="00754B49" w:rsidRDefault="004A6929" w:rsidP="00754B49">
            <w:pPr>
              <w:pStyle w:val="BodyText-table"/>
              <w:jc w:val="center"/>
              <w:rPr>
                <w:color w:val="000000"/>
                <w:sz w:val="20"/>
                <w:szCs w:val="20"/>
              </w:rPr>
            </w:pPr>
            <w:r w:rsidRPr="00754B49">
              <w:rPr>
                <w:color w:val="000000"/>
                <w:sz w:val="20"/>
                <w:szCs w:val="20"/>
              </w:rPr>
              <w:t>3.9E-03</w:t>
            </w:r>
          </w:p>
        </w:tc>
        <w:tc>
          <w:tcPr>
            <w:tcW w:w="1966" w:type="dxa"/>
            <w:gridSpan w:val="2"/>
            <w:shd w:val="clear" w:color="auto" w:fill="auto"/>
          </w:tcPr>
          <w:p w14:paraId="2C3665FF" w14:textId="77777777" w:rsidR="004A6929" w:rsidRPr="00754B49" w:rsidRDefault="004A6929" w:rsidP="00754B49">
            <w:pPr>
              <w:pStyle w:val="BodyText-table"/>
              <w:jc w:val="center"/>
              <w:rPr>
                <w:sz w:val="20"/>
                <w:szCs w:val="20"/>
              </w:rPr>
            </w:pPr>
            <w:r w:rsidRPr="00754B49">
              <w:rPr>
                <w:sz w:val="20"/>
                <w:szCs w:val="20"/>
              </w:rPr>
              <w:t>Oil Spills</w:t>
            </w:r>
          </w:p>
        </w:tc>
        <w:tc>
          <w:tcPr>
            <w:tcW w:w="1704" w:type="dxa"/>
            <w:shd w:val="clear" w:color="auto" w:fill="auto"/>
          </w:tcPr>
          <w:p w14:paraId="3DF3C526" w14:textId="77777777" w:rsidR="004A6929" w:rsidRPr="00754B49" w:rsidRDefault="004A6929" w:rsidP="00754B49">
            <w:pPr>
              <w:pStyle w:val="BodyText-table"/>
              <w:jc w:val="center"/>
              <w:rPr>
                <w:sz w:val="20"/>
                <w:szCs w:val="20"/>
              </w:rPr>
            </w:pPr>
            <w:r w:rsidRPr="00754B49">
              <w:rPr>
                <w:sz w:val="20"/>
                <w:szCs w:val="20"/>
              </w:rPr>
              <w:t>Oil Fires</w:t>
            </w:r>
          </w:p>
        </w:tc>
      </w:tr>
      <w:tr w:rsidR="004A6929" w:rsidRPr="00325E10" w14:paraId="1BD4608B" w14:textId="77777777" w:rsidTr="00330151">
        <w:trPr>
          <w:cantSplit/>
        </w:trPr>
        <w:tc>
          <w:tcPr>
            <w:tcW w:w="2757" w:type="dxa"/>
            <w:vMerge w:val="restart"/>
            <w:shd w:val="clear" w:color="auto" w:fill="auto"/>
            <w:vAlign w:val="center"/>
          </w:tcPr>
          <w:p w14:paraId="4C40ACEB" w14:textId="77777777" w:rsidR="004A6929" w:rsidRPr="00754B49" w:rsidRDefault="004A6929" w:rsidP="00B624BE">
            <w:pPr>
              <w:pStyle w:val="BodyText-table"/>
              <w:jc w:val="right"/>
              <w:rPr>
                <w:sz w:val="20"/>
                <w:szCs w:val="20"/>
              </w:rPr>
            </w:pPr>
            <w:r w:rsidRPr="00754B49">
              <w:rPr>
                <w:sz w:val="20"/>
                <w:szCs w:val="20"/>
              </w:rPr>
              <w:t>Other Pumps</w:t>
            </w:r>
          </w:p>
        </w:tc>
        <w:tc>
          <w:tcPr>
            <w:tcW w:w="1777" w:type="dxa"/>
            <w:gridSpan w:val="2"/>
            <w:vMerge w:val="restart"/>
            <w:shd w:val="clear" w:color="auto" w:fill="auto"/>
            <w:vAlign w:val="center"/>
          </w:tcPr>
          <w:p w14:paraId="109A795E" w14:textId="77777777" w:rsidR="004A6929" w:rsidRPr="00754B49" w:rsidRDefault="004A6929" w:rsidP="00754B49">
            <w:pPr>
              <w:pStyle w:val="BodyText-table"/>
              <w:jc w:val="center"/>
              <w:rPr>
                <w:sz w:val="20"/>
                <w:szCs w:val="20"/>
              </w:rPr>
            </w:pPr>
            <w:r w:rsidRPr="00754B49">
              <w:rPr>
                <w:sz w:val="20"/>
                <w:szCs w:val="20"/>
              </w:rPr>
              <w:t>per pump</w:t>
            </w:r>
          </w:p>
        </w:tc>
        <w:tc>
          <w:tcPr>
            <w:tcW w:w="1123" w:type="dxa"/>
            <w:shd w:val="clear" w:color="auto" w:fill="auto"/>
            <w:vAlign w:val="center"/>
          </w:tcPr>
          <w:p w14:paraId="112ED4BB" w14:textId="77777777" w:rsidR="004A6929" w:rsidRPr="00754B49" w:rsidRDefault="004A6929" w:rsidP="00754B49">
            <w:pPr>
              <w:pStyle w:val="BodyText-table"/>
              <w:jc w:val="center"/>
              <w:rPr>
                <w:color w:val="000000"/>
                <w:sz w:val="20"/>
                <w:szCs w:val="20"/>
              </w:rPr>
            </w:pPr>
            <w:r w:rsidRPr="00754B49">
              <w:rPr>
                <w:color w:val="000000"/>
                <w:sz w:val="20"/>
                <w:szCs w:val="20"/>
              </w:rPr>
              <w:t>1.6E-04</w:t>
            </w:r>
          </w:p>
        </w:tc>
        <w:tc>
          <w:tcPr>
            <w:tcW w:w="1966" w:type="dxa"/>
            <w:gridSpan w:val="2"/>
            <w:shd w:val="clear" w:color="auto" w:fill="auto"/>
          </w:tcPr>
          <w:p w14:paraId="4CA3CBA5" w14:textId="4589AD85" w:rsidR="004A6929" w:rsidRPr="00754B49" w:rsidRDefault="00286313" w:rsidP="00754B49">
            <w:pPr>
              <w:pStyle w:val="BodyText-table"/>
              <w:jc w:val="center"/>
              <w:rPr>
                <w:sz w:val="20"/>
                <w:szCs w:val="20"/>
              </w:rPr>
            </w:pPr>
            <w:r w:rsidRPr="00754B49">
              <w:rPr>
                <w:sz w:val="20"/>
                <w:szCs w:val="20"/>
              </w:rPr>
              <w:t>Electric Motors</w:t>
            </w:r>
          </w:p>
        </w:tc>
        <w:tc>
          <w:tcPr>
            <w:tcW w:w="1704" w:type="dxa"/>
            <w:shd w:val="clear" w:color="auto" w:fill="auto"/>
          </w:tcPr>
          <w:p w14:paraId="42C85E3F" w14:textId="77777777" w:rsidR="004A6929" w:rsidRPr="00754B49" w:rsidRDefault="004A6929" w:rsidP="00754B49">
            <w:pPr>
              <w:pStyle w:val="BodyText-table"/>
              <w:jc w:val="center"/>
              <w:rPr>
                <w:sz w:val="20"/>
                <w:szCs w:val="20"/>
              </w:rPr>
            </w:pPr>
            <w:r w:rsidRPr="00754B49">
              <w:rPr>
                <w:sz w:val="20"/>
                <w:szCs w:val="20"/>
              </w:rPr>
              <w:t>Electrical Fires</w:t>
            </w:r>
          </w:p>
        </w:tc>
      </w:tr>
      <w:tr w:rsidR="004A6929" w:rsidRPr="00325E10" w14:paraId="6E49090B" w14:textId="77777777" w:rsidTr="00330151">
        <w:trPr>
          <w:cantSplit/>
        </w:trPr>
        <w:tc>
          <w:tcPr>
            <w:tcW w:w="2757" w:type="dxa"/>
            <w:vMerge/>
            <w:shd w:val="clear" w:color="auto" w:fill="auto"/>
          </w:tcPr>
          <w:p w14:paraId="3D887D2D" w14:textId="77777777" w:rsidR="004A6929" w:rsidRPr="00754B49" w:rsidRDefault="004A6929" w:rsidP="00754B49">
            <w:pPr>
              <w:pStyle w:val="BodyText-table"/>
              <w:jc w:val="center"/>
              <w:rPr>
                <w:sz w:val="20"/>
                <w:szCs w:val="20"/>
              </w:rPr>
            </w:pPr>
          </w:p>
        </w:tc>
        <w:tc>
          <w:tcPr>
            <w:tcW w:w="1777" w:type="dxa"/>
            <w:gridSpan w:val="2"/>
            <w:vMerge/>
            <w:shd w:val="clear" w:color="auto" w:fill="auto"/>
          </w:tcPr>
          <w:p w14:paraId="38370888" w14:textId="77777777" w:rsidR="004A6929" w:rsidRPr="00754B49" w:rsidRDefault="004A6929" w:rsidP="00754B49">
            <w:pPr>
              <w:pStyle w:val="BodyText-table"/>
              <w:jc w:val="center"/>
              <w:rPr>
                <w:sz w:val="20"/>
                <w:szCs w:val="20"/>
              </w:rPr>
            </w:pPr>
          </w:p>
        </w:tc>
        <w:tc>
          <w:tcPr>
            <w:tcW w:w="1123" w:type="dxa"/>
            <w:shd w:val="clear" w:color="auto" w:fill="auto"/>
            <w:vAlign w:val="center"/>
          </w:tcPr>
          <w:p w14:paraId="324F1370" w14:textId="77777777" w:rsidR="004A6929" w:rsidRPr="00754B49" w:rsidRDefault="004A6929" w:rsidP="00754B49">
            <w:pPr>
              <w:pStyle w:val="BodyText-table"/>
              <w:jc w:val="center"/>
              <w:rPr>
                <w:color w:val="000000"/>
                <w:sz w:val="20"/>
                <w:szCs w:val="20"/>
              </w:rPr>
            </w:pPr>
            <w:r w:rsidRPr="00754B49">
              <w:rPr>
                <w:color w:val="000000"/>
                <w:sz w:val="20"/>
                <w:szCs w:val="20"/>
              </w:rPr>
              <w:t>1.4E-04</w:t>
            </w:r>
          </w:p>
        </w:tc>
        <w:tc>
          <w:tcPr>
            <w:tcW w:w="1966" w:type="dxa"/>
            <w:gridSpan w:val="2"/>
            <w:shd w:val="clear" w:color="auto" w:fill="auto"/>
          </w:tcPr>
          <w:p w14:paraId="1EA974D9" w14:textId="77777777" w:rsidR="004A6929" w:rsidRPr="00754B49" w:rsidRDefault="004A6929" w:rsidP="00754B49">
            <w:pPr>
              <w:pStyle w:val="BodyText-table"/>
              <w:jc w:val="center"/>
              <w:rPr>
                <w:sz w:val="20"/>
                <w:szCs w:val="20"/>
              </w:rPr>
            </w:pPr>
            <w:r w:rsidRPr="00754B49">
              <w:rPr>
                <w:sz w:val="20"/>
                <w:szCs w:val="20"/>
              </w:rPr>
              <w:t>Oil Spills</w:t>
            </w:r>
          </w:p>
        </w:tc>
        <w:tc>
          <w:tcPr>
            <w:tcW w:w="1704" w:type="dxa"/>
            <w:shd w:val="clear" w:color="auto" w:fill="auto"/>
          </w:tcPr>
          <w:p w14:paraId="65F47568" w14:textId="77777777" w:rsidR="004A6929" w:rsidRPr="00754B49" w:rsidRDefault="004A6929" w:rsidP="00754B49">
            <w:pPr>
              <w:pStyle w:val="BodyText-table"/>
              <w:jc w:val="center"/>
              <w:rPr>
                <w:sz w:val="20"/>
                <w:szCs w:val="20"/>
              </w:rPr>
            </w:pPr>
            <w:r w:rsidRPr="00754B49">
              <w:rPr>
                <w:sz w:val="20"/>
                <w:szCs w:val="20"/>
              </w:rPr>
              <w:t>Oil Fires</w:t>
            </w:r>
          </w:p>
        </w:tc>
      </w:tr>
      <w:tr w:rsidR="008F75E6" w:rsidRPr="00325E10" w14:paraId="73D148CF" w14:textId="77777777" w:rsidTr="00330151">
        <w:trPr>
          <w:cantSplit/>
        </w:trPr>
        <w:tc>
          <w:tcPr>
            <w:tcW w:w="9327" w:type="dxa"/>
            <w:gridSpan w:val="7"/>
            <w:shd w:val="clear" w:color="auto" w:fill="auto"/>
          </w:tcPr>
          <w:p w14:paraId="560AB512" w14:textId="77777777" w:rsidR="008F75E6" w:rsidRPr="00754B49" w:rsidRDefault="008F75E6" w:rsidP="00B624BE">
            <w:pPr>
              <w:pStyle w:val="BodyText-table"/>
              <w:rPr>
                <w:b/>
                <w:bCs/>
                <w:sz w:val="20"/>
                <w:szCs w:val="20"/>
              </w:rPr>
            </w:pPr>
            <w:r w:rsidRPr="00754B49">
              <w:rPr>
                <w:bCs/>
                <w:sz w:val="20"/>
                <w:szCs w:val="20"/>
              </w:rPr>
              <w:t>Transformers:</w:t>
            </w:r>
          </w:p>
        </w:tc>
      </w:tr>
      <w:tr w:rsidR="004A6929" w:rsidRPr="00325E10" w14:paraId="0837D994" w14:textId="77777777" w:rsidTr="00330151">
        <w:trPr>
          <w:cantSplit/>
        </w:trPr>
        <w:tc>
          <w:tcPr>
            <w:tcW w:w="2757" w:type="dxa"/>
            <w:shd w:val="clear" w:color="auto" w:fill="auto"/>
            <w:vAlign w:val="center"/>
          </w:tcPr>
          <w:p w14:paraId="3EE312CD" w14:textId="77777777" w:rsidR="004A6929" w:rsidRPr="00754B49" w:rsidRDefault="004A6929" w:rsidP="00B624BE">
            <w:pPr>
              <w:pStyle w:val="BodyText-table"/>
              <w:jc w:val="right"/>
              <w:rPr>
                <w:sz w:val="20"/>
                <w:szCs w:val="20"/>
              </w:rPr>
            </w:pPr>
            <w:r w:rsidRPr="00754B49">
              <w:rPr>
                <w:sz w:val="20"/>
                <w:szCs w:val="20"/>
              </w:rPr>
              <w:t>Outdoor/Yard</w:t>
            </w:r>
          </w:p>
        </w:tc>
        <w:tc>
          <w:tcPr>
            <w:tcW w:w="1777" w:type="dxa"/>
            <w:gridSpan w:val="2"/>
            <w:vMerge w:val="restart"/>
            <w:shd w:val="clear" w:color="auto" w:fill="auto"/>
            <w:vAlign w:val="center"/>
          </w:tcPr>
          <w:p w14:paraId="28552801" w14:textId="77777777" w:rsidR="004A6929" w:rsidRPr="00754B49" w:rsidRDefault="004A6929" w:rsidP="00754B49">
            <w:pPr>
              <w:pStyle w:val="BodyText-table"/>
              <w:jc w:val="center"/>
              <w:rPr>
                <w:sz w:val="20"/>
                <w:szCs w:val="20"/>
              </w:rPr>
            </w:pPr>
            <w:r w:rsidRPr="00754B49">
              <w:rPr>
                <w:sz w:val="20"/>
                <w:szCs w:val="20"/>
              </w:rPr>
              <w:t>per transformer</w:t>
            </w:r>
          </w:p>
        </w:tc>
        <w:tc>
          <w:tcPr>
            <w:tcW w:w="1123" w:type="dxa"/>
            <w:shd w:val="clear" w:color="auto" w:fill="auto"/>
            <w:vAlign w:val="center"/>
          </w:tcPr>
          <w:p w14:paraId="65EC668F" w14:textId="77777777" w:rsidR="004A6929" w:rsidRPr="00754B49" w:rsidRDefault="004A6929" w:rsidP="00754B49">
            <w:pPr>
              <w:pStyle w:val="BodyText-table"/>
              <w:jc w:val="center"/>
              <w:rPr>
                <w:color w:val="000000"/>
                <w:sz w:val="20"/>
                <w:szCs w:val="20"/>
              </w:rPr>
            </w:pPr>
            <w:r w:rsidRPr="00754B49">
              <w:rPr>
                <w:color w:val="000000"/>
                <w:sz w:val="20"/>
                <w:szCs w:val="20"/>
              </w:rPr>
              <w:t>2.8E-03</w:t>
            </w:r>
          </w:p>
        </w:tc>
        <w:tc>
          <w:tcPr>
            <w:tcW w:w="1966" w:type="dxa"/>
            <w:gridSpan w:val="2"/>
            <w:shd w:val="clear" w:color="auto" w:fill="auto"/>
            <w:vAlign w:val="center"/>
          </w:tcPr>
          <w:p w14:paraId="39275EA1" w14:textId="77777777" w:rsidR="004A6929" w:rsidRPr="00754B49" w:rsidRDefault="004A6929" w:rsidP="00754B49">
            <w:pPr>
              <w:pStyle w:val="BodyText-table"/>
              <w:jc w:val="center"/>
              <w:rPr>
                <w:sz w:val="20"/>
                <w:szCs w:val="20"/>
              </w:rPr>
            </w:pPr>
          </w:p>
        </w:tc>
        <w:tc>
          <w:tcPr>
            <w:tcW w:w="1704" w:type="dxa"/>
            <w:shd w:val="clear" w:color="auto" w:fill="auto"/>
            <w:vAlign w:val="center"/>
          </w:tcPr>
          <w:p w14:paraId="366628CC" w14:textId="77777777" w:rsidR="004A6929" w:rsidRPr="00754B49" w:rsidRDefault="00C72240" w:rsidP="00754B49">
            <w:pPr>
              <w:pStyle w:val="BodyText-table"/>
              <w:jc w:val="center"/>
              <w:rPr>
                <w:sz w:val="20"/>
                <w:szCs w:val="20"/>
              </w:rPr>
            </w:pPr>
            <w:r w:rsidRPr="00754B49">
              <w:rPr>
                <w:sz w:val="20"/>
                <w:szCs w:val="20"/>
              </w:rPr>
              <w:t>Outdoor Transformers</w:t>
            </w:r>
          </w:p>
        </w:tc>
      </w:tr>
      <w:tr w:rsidR="004A6929" w:rsidRPr="00325E10" w14:paraId="143614C3" w14:textId="77777777" w:rsidTr="00330151">
        <w:trPr>
          <w:cantSplit/>
        </w:trPr>
        <w:tc>
          <w:tcPr>
            <w:tcW w:w="2757" w:type="dxa"/>
            <w:shd w:val="clear" w:color="auto" w:fill="auto"/>
            <w:vAlign w:val="center"/>
          </w:tcPr>
          <w:p w14:paraId="61A2B078" w14:textId="77777777" w:rsidR="004A6929" w:rsidRPr="00754B49" w:rsidRDefault="004A6929" w:rsidP="00B624BE">
            <w:pPr>
              <w:pStyle w:val="BodyText-table"/>
              <w:jc w:val="right"/>
              <w:rPr>
                <w:sz w:val="20"/>
                <w:szCs w:val="20"/>
              </w:rPr>
            </w:pPr>
            <w:r w:rsidRPr="00754B49">
              <w:rPr>
                <w:sz w:val="20"/>
                <w:szCs w:val="20"/>
              </w:rPr>
              <w:t>Indoor Dry</w:t>
            </w:r>
          </w:p>
        </w:tc>
        <w:tc>
          <w:tcPr>
            <w:tcW w:w="1777" w:type="dxa"/>
            <w:gridSpan w:val="2"/>
            <w:vMerge/>
            <w:shd w:val="clear" w:color="auto" w:fill="auto"/>
            <w:vAlign w:val="center"/>
          </w:tcPr>
          <w:p w14:paraId="3958E427" w14:textId="77777777" w:rsidR="004A6929" w:rsidRPr="00754B49" w:rsidRDefault="004A6929" w:rsidP="00754B49">
            <w:pPr>
              <w:pStyle w:val="BodyText-table"/>
              <w:jc w:val="center"/>
              <w:rPr>
                <w:sz w:val="20"/>
                <w:szCs w:val="20"/>
              </w:rPr>
            </w:pPr>
          </w:p>
        </w:tc>
        <w:tc>
          <w:tcPr>
            <w:tcW w:w="1123" w:type="dxa"/>
            <w:shd w:val="clear" w:color="auto" w:fill="auto"/>
            <w:vAlign w:val="center"/>
          </w:tcPr>
          <w:p w14:paraId="22358FF9" w14:textId="77777777" w:rsidR="004A6929" w:rsidRPr="00754B49" w:rsidRDefault="004A6929" w:rsidP="00754B49">
            <w:pPr>
              <w:pStyle w:val="BodyText-table"/>
              <w:jc w:val="center"/>
              <w:rPr>
                <w:color w:val="000000"/>
                <w:sz w:val="20"/>
                <w:szCs w:val="20"/>
              </w:rPr>
            </w:pPr>
            <w:r w:rsidRPr="00754B49">
              <w:rPr>
                <w:color w:val="000000"/>
                <w:sz w:val="20"/>
                <w:szCs w:val="20"/>
              </w:rPr>
              <w:t>1.6E-04</w:t>
            </w:r>
          </w:p>
        </w:tc>
        <w:tc>
          <w:tcPr>
            <w:tcW w:w="1966" w:type="dxa"/>
            <w:gridSpan w:val="2"/>
            <w:shd w:val="clear" w:color="auto" w:fill="auto"/>
            <w:vAlign w:val="center"/>
          </w:tcPr>
          <w:p w14:paraId="7BE11B32" w14:textId="7FA7CE8B" w:rsidR="004A6929" w:rsidRPr="00754B49" w:rsidRDefault="00286313" w:rsidP="00754B49">
            <w:pPr>
              <w:pStyle w:val="BodyText-table"/>
              <w:jc w:val="center"/>
              <w:rPr>
                <w:sz w:val="20"/>
                <w:szCs w:val="20"/>
              </w:rPr>
            </w:pPr>
            <w:r w:rsidRPr="00754B49">
              <w:rPr>
                <w:sz w:val="20"/>
                <w:szCs w:val="20"/>
              </w:rPr>
              <w:t>Dry Transformers</w:t>
            </w:r>
          </w:p>
        </w:tc>
        <w:tc>
          <w:tcPr>
            <w:tcW w:w="1704" w:type="dxa"/>
            <w:shd w:val="clear" w:color="auto" w:fill="auto"/>
            <w:vAlign w:val="center"/>
          </w:tcPr>
          <w:p w14:paraId="05DD41E8" w14:textId="77777777" w:rsidR="004A6929" w:rsidRPr="00754B49" w:rsidRDefault="004A6929" w:rsidP="00754B49">
            <w:pPr>
              <w:pStyle w:val="BodyText-table"/>
              <w:jc w:val="center"/>
              <w:rPr>
                <w:sz w:val="20"/>
                <w:szCs w:val="20"/>
              </w:rPr>
            </w:pPr>
            <w:r w:rsidRPr="00754B49">
              <w:rPr>
                <w:sz w:val="20"/>
                <w:szCs w:val="20"/>
              </w:rPr>
              <w:t>Electrical Fires</w:t>
            </w:r>
          </w:p>
        </w:tc>
      </w:tr>
      <w:tr w:rsidR="004A6929" w:rsidRPr="00325E10" w14:paraId="7A0EFF64" w14:textId="77777777" w:rsidTr="00330151">
        <w:trPr>
          <w:cantSplit/>
        </w:trPr>
        <w:tc>
          <w:tcPr>
            <w:tcW w:w="2757" w:type="dxa"/>
            <w:shd w:val="clear" w:color="auto" w:fill="auto"/>
            <w:vAlign w:val="center"/>
          </w:tcPr>
          <w:p w14:paraId="79C72825" w14:textId="77777777" w:rsidR="004A6929" w:rsidRPr="00754B49" w:rsidRDefault="004A6929" w:rsidP="00B624BE">
            <w:pPr>
              <w:pStyle w:val="BodyText-table"/>
              <w:jc w:val="right"/>
              <w:rPr>
                <w:sz w:val="20"/>
                <w:szCs w:val="20"/>
              </w:rPr>
            </w:pPr>
            <w:r w:rsidRPr="00754B49">
              <w:rPr>
                <w:sz w:val="20"/>
                <w:szCs w:val="20"/>
              </w:rPr>
              <w:t>Indoor Oil-Filled</w:t>
            </w:r>
          </w:p>
        </w:tc>
        <w:tc>
          <w:tcPr>
            <w:tcW w:w="1777" w:type="dxa"/>
            <w:gridSpan w:val="2"/>
            <w:vMerge/>
            <w:shd w:val="clear" w:color="auto" w:fill="auto"/>
            <w:vAlign w:val="center"/>
          </w:tcPr>
          <w:p w14:paraId="685C1331" w14:textId="77777777" w:rsidR="004A6929" w:rsidRPr="00754B49" w:rsidRDefault="004A6929" w:rsidP="00754B49">
            <w:pPr>
              <w:pStyle w:val="BodyText-table"/>
              <w:jc w:val="center"/>
              <w:rPr>
                <w:sz w:val="20"/>
                <w:szCs w:val="20"/>
              </w:rPr>
            </w:pPr>
          </w:p>
        </w:tc>
        <w:tc>
          <w:tcPr>
            <w:tcW w:w="1123" w:type="dxa"/>
            <w:shd w:val="clear" w:color="auto" w:fill="auto"/>
            <w:vAlign w:val="center"/>
          </w:tcPr>
          <w:p w14:paraId="2F593377" w14:textId="77777777" w:rsidR="004A6929" w:rsidRPr="00754B49" w:rsidRDefault="004A6929" w:rsidP="00754B49">
            <w:pPr>
              <w:pStyle w:val="BodyText-table"/>
              <w:jc w:val="center"/>
              <w:rPr>
                <w:color w:val="000000"/>
                <w:sz w:val="20"/>
                <w:szCs w:val="20"/>
              </w:rPr>
            </w:pPr>
            <w:r w:rsidRPr="00754B49">
              <w:rPr>
                <w:color w:val="000000"/>
                <w:sz w:val="20"/>
                <w:szCs w:val="20"/>
              </w:rPr>
              <w:t>1.6E-04</w:t>
            </w:r>
          </w:p>
        </w:tc>
        <w:tc>
          <w:tcPr>
            <w:tcW w:w="1966" w:type="dxa"/>
            <w:gridSpan w:val="2"/>
            <w:shd w:val="clear" w:color="auto" w:fill="auto"/>
            <w:vAlign w:val="center"/>
          </w:tcPr>
          <w:p w14:paraId="0C182EF4" w14:textId="77777777" w:rsidR="004A6929" w:rsidRPr="00754B49" w:rsidRDefault="00C72240" w:rsidP="00754B49">
            <w:pPr>
              <w:pStyle w:val="BodyText-table"/>
              <w:jc w:val="center"/>
              <w:rPr>
                <w:sz w:val="20"/>
                <w:szCs w:val="20"/>
              </w:rPr>
            </w:pPr>
            <w:r w:rsidRPr="00754B49">
              <w:rPr>
                <w:sz w:val="20"/>
                <w:szCs w:val="20"/>
              </w:rPr>
              <w:t>Oil Spills</w:t>
            </w:r>
          </w:p>
        </w:tc>
        <w:tc>
          <w:tcPr>
            <w:tcW w:w="1704" w:type="dxa"/>
            <w:shd w:val="clear" w:color="auto" w:fill="auto"/>
            <w:vAlign w:val="center"/>
          </w:tcPr>
          <w:p w14:paraId="16CE0E80" w14:textId="77777777" w:rsidR="004A6929" w:rsidRPr="00754B49" w:rsidRDefault="00C72240" w:rsidP="00754B49">
            <w:pPr>
              <w:pStyle w:val="BodyText-table"/>
              <w:jc w:val="center"/>
              <w:rPr>
                <w:sz w:val="20"/>
                <w:szCs w:val="20"/>
              </w:rPr>
            </w:pPr>
            <w:r w:rsidRPr="00754B49">
              <w:rPr>
                <w:sz w:val="20"/>
                <w:szCs w:val="20"/>
              </w:rPr>
              <w:t>Oil Fires</w:t>
            </w:r>
          </w:p>
        </w:tc>
      </w:tr>
      <w:tr w:rsidR="008F75E6" w:rsidRPr="00325E10" w14:paraId="4BC7476D" w14:textId="77777777" w:rsidTr="00330151">
        <w:trPr>
          <w:cantSplit/>
        </w:trPr>
        <w:tc>
          <w:tcPr>
            <w:tcW w:w="9327" w:type="dxa"/>
            <w:gridSpan w:val="7"/>
            <w:shd w:val="clear" w:color="auto" w:fill="auto"/>
          </w:tcPr>
          <w:p w14:paraId="4369C56A" w14:textId="77777777" w:rsidR="008F75E6" w:rsidRPr="00754B49" w:rsidRDefault="008F75E6" w:rsidP="00B624BE">
            <w:pPr>
              <w:pStyle w:val="BodyText-table"/>
              <w:rPr>
                <w:bCs/>
                <w:sz w:val="20"/>
                <w:szCs w:val="20"/>
              </w:rPr>
            </w:pPr>
            <w:r w:rsidRPr="00754B49">
              <w:rPr>
                <w:bCs/>
                <w:sz w:val="20"/>
                <w:szCs w:val="20"/>
              </w:rPr>
              <w:t>Transient Fuels:</w:t>
            </w:r>
          </w:p>
        </w:tc>
      </w:tr>
      <w:tr w:rsidR="00C72240" w:rsidRPr="00325E10" w14:paraId="65EB975E" w14:textId="77777777" w:rsidTr="00330151">
        <w:trPr>
          <w:cantSplit/>
        </w:trPr>
        <w:tc>
          <w:tcPr>
            <w:tcW w:w="2757" w:type="dxa"/>
            <w:shd w:val="clear" w:color="auto" w:fill="auto"/>
          </w:tcPr>
          <w:p w14:paraId="370C0B39" w14:textId="76903B84" w:rsidR="00C72240" w:rsidRPr="00754B49" w:rsidRDefault="00C72240" w:rsidP="00B624BE">
            <w:pPr>
              <w:pStyle w:val="BodyText-table"/>
              <w:jc w:val="right"/>
              <w:rPr>
                <w:sz w:val="20"/>
                <w:szCs w:val="20"/>
              </w:rPr>
            </w:pPr>
            <w:r w:rsidRPr="00754B49">
              <w:rPr>
                <w:sz w:val="20"/>
                <w:szCs w:val="20"/>
              </w:rPr>
              <w:t>Low</w:t>
            </w:r>
          </w:p>
        </w:tc>
        <w:tc>
          <w:tcPr>
            <w:tcW w:w="1777" w:type="dxa"/>
            <w:gridSpan w:val="2"/>
            <w:vMerge w:val="restart"/>
            <w:shd w:val="clear" w:color="auto" w:fill="auto"/>
            <w:vAlign w:val="center"/>
          </w:tcPr>
          <w:p w14:paraId="6D4D8651" w14:textId="77777777" w:rsidR="00C72240" w:rsidRPr="00B624BE" w:rsidRDefault="00C72240" w:rsidP="00B624BE">
            <w:pPr>
              <w:pStyle w:val="BodyText-table"/>
              <w:jc w:val="center"/>
              <w:rPr>
                <w:sz w:val="20"/>
                <w:szCs w:val="20"/>
              </w:rPr>
            </w:pPr>
            <w:r w:rsidRPr="00B624BE">
              <w:rPr>
                <w:sz w:val="20"/>
                <w:szCs w:val="20"/>
              </w:rPr>
              <w:t>per fire area</w:t>
            </w:r>
          </w:p>
        </w:tc>
        <w:tc>
          <w:tcPr>
            <w:tcW w:w="1123" w:type="dxa"/>
            <w:shd w:val="clear" w:color="auto" w:fill="auto"/>
            <w:vAlign w:val="center"/>
          </w:tcPr>
          <w:p w14:paraId="5226CD35" w14:textId="77777777" w:rsidR="00C72240" w:rsidRPr="00B624BE" w:rsidRDefault="00C72240" w:rsidP="00B624BE">
            <w:pPr>
              <w:pStyle w:val="BodyText-table"/>
              <w:jc w:val="center"/>
              <w:rPr>
                <w:sz w:val="20"/>
                <w:szCs w:val="20"/>
              </w:rPr>
            </w:pPr>
            <w:r w:rsidRPr="00B624BE">
              <w:rPr>
                <w:sz w:val="20"/>
                <w:szCs w:val="20"/>
              </w:rPr>
              <w:t>4.6E-05</w:t>
            </w:r>
          </w:p>
        </w:tc>
        <w:tc>
          <w:tcPr>
            <w:tcW w:w="1966" w:type="dxa"/>
            <w:gridSpan w:val="2"/>
            <w:vMerge w:val="restart"/>
            <w:shd w:val="clear" w:color="auto" w:fill="auto"/>
            <w:vAlign w:val="center"/>
          </w:tcPr>
          <w:p w14:paraId="359B46CB" w14:textId="77777777" w:rsidR="00C72240" w:rsidRPr="00B624BE" w:rsidRDefault="00C72240" w:rsidP="00B624BE">
            <w:pPr>
              <w:pStyle w:val="BodyText-table"/>
              <w:jc w:val="center"/>
              <w:rPr>
                <w:sz w:val="20"/>
                <w:szCs w:val="20"/>
              </w:rPr>
            </w:pPr>
            <w:r w:rsidRPr="00B624BE">
              <w:rPr>
                <w:sz w:val="20"/>
                <w:szCs w:val="20"/>
              </w:rPr>
              <w:t>Transients</w:t>
            </w:r>
          </w:p>
        </w:tc>
        <w:tc>
          <w:tcPr>
            <w:tcW w:w="1704" w:type="dxa"/>
            <w:vMerge w:val="restart"/>
            <w:shd w:val="clear" w:color="auto" w:fill="auto"/>
            <w:vAlign w:val="center"/>
          </w:tcPr>
          <w:p w14:paraId="55D19FC8" w14:textId="77777777" w:rsidR="00C72240" w:rsidRPr="00B624BE" w:rsidRDefault="00C72240" w:rsidP="00B624BE">
            <w:pPr>
              <w:pStyle w:val="BodyText-table"/>
              <w:jc w:val="center"/>
              <w:rPr>
                <w:sz w:val="20"/>
                <w:szCs w:val="20"/>
              </w:rPr>
            </w:pPr>
            <w:r w:rsidRPr="00B624BE">
              <w:rPr>
                <w:sz w:val="20"/>
                <w:szCs w:val="20"/>
              </w:rPr>
              <w:t>Transients</w:t>
            </w:r>
          </w:p>
        </w:tc>
      </w:tr>
      <w:tr w:rsidR="00C72240" w:rsidRPr="00325E10" w14:paraId="6D4D9582" w14:textId="77777777" w:rsidTr="00330151">
        <w:trPr>
          <w:cantSplit/>
        </w:trPr>
        <w:tc>
          <w:tcPr>
            <w:tcW w:w="2757" w:type="dxa"/>
            <w:shd w:val="clear" w:color="auto" w:fill="auto"/>
          </w:tcPr>
          <w:p w14:paraId="1A1AD794" w14:textId="698604DF" w:rsidR="00C72240" w:rsidRPr="00754B49" w:rsidRDefault="00C72240" w:rsidP="00B624BE">
            <w:pPr>
              <w:pStyle w:val="BodyText-table"/>
              <w:jc w:val="right"/>
              <w:rPr>
                <w:sz w:val="20"/>
                <w:szCs w:val="20"/>
              </w:rPr>
            </w:pPr>
            <w:r w:rsidRPr="00754B49">
              <w:rPr>
                <w:sz w:val="20"/>
                <w:szCs w:val="20"/>
              </w:rPr>
              <w:t>Medium</w:t>
            </w:r>
          </w:p>
        </w:tc>
        <w:tc>
          <w:tcPr>
            <w:tcW w:w="1777" w:type="dxa"/>
            <w:gridSpan w:val="2"/>
            <w:vMerge/>
            <w:shd w:val="clear" w:color="auto" w:fill="auto"/>
          </w:tcPr>
          <w:p w14:paraId="12CD07DC" w14:textId="77777777" w:rsidR="00C72240" w:rsidRPr="00754B49" w:rsidRDefault="00C72240" w:rsidP="00754B49">
            <w:pPr>
              <w:pStyle w:val="BodyText-table"/>
              <w:jc w:val="center"/>
              <w:rPr>
                <w:sz w:val="20"/>
                <w:szCs w:val="20"/>
              </w:rPr>
            </w:pPr>
          </w:p>
        </w:tc>
        <w:tc>
          <w:tcPr>
            <w:tcW w:w="1123" w:type="dxa"/>
            <w:shd w:val="clear" w:color="auto" w:fill="auto"/>
            <w:vAlign w:val="center"/>
          </w:tcPr>
          <w:p w14:paraId="5EB33426" w14:textId="77777777" w:rsidR="00C72240" w:rsidRPr="00754B49" w:rsidRDefault="00C72240" w:rsidP="00754B49">
            <w:pPr>
              <w:pStyle w:val="BodyText-table"/>
              <w:jc w:val="center"/>
              <w:rPr>
                <w:color w:val="000000"/>
                <w:sz w:val="20"/>
                <w:szCs w:val="20"/>
              </w:rPr>
            </w:pPr>
            <w:r w:rsidRPr="00754B49">
              <w:rPr>
                <w:color w:val="000000"/>
                <w:sz w:val="20"/>
                <w:szCs w:val="20"/>
              </w:rPr>
              <w:t>1.4E-04</w:t>
            </w:r>
          </w:p>
        </w:tc>
        <w:tc>
          <w:tcPr>
            <w:tcW w:w="1966" w:type="dxa"/>
            <w:gridSpan w:val="2"/>
            <w:vMerge/>
            <w:shd w:val="clear" w:color="auto" w:fill="auto"/>
            <w:vAlign w:val="center"/>
          </w:tcPr>
          <w:p w14:paraId="1BE47C9C" w14:textId="77777777" w:rsidR="00C72240" w:rsidRPr="00754B49" w:rsidRDefault="00C72240" w:rsidP="00754B49">
            <w:pPr>
              <w:pStyle w:val="BodyText-table"/>
              <w:jc w:val="center"/>
              <w:rPr>
                <w:sz w:val="20"/>
                <w:szCs w:val="20"/>
              </w:rPr>
            </w:pPr>
          </w:p>
        </w:tc>
        <w:tc>
          <w:tcPr>
            <w:tcW w:w="1704" w:type="dxa"/>
            <w:vMerge/>
            <w:shd w:val="clear" w:color="auto" w:fill="auto"/>
          </w:tcPr>
          <w:p w14:paraId="278D283E" w14:textId="77777777" w:rsidR="00C72240" w:rsidRPr="00754B49" w:rsidRDefault="00C72240" w:rsidP="00754B49">
            <w:pPr>
              <w:pStyle w:val="BodyText-table"/>
              <w:jc w:val="center"/>
              <w:rPr>
                <w:sz w:val="20"/>
                <w:szCs w:val="20"/>
              </w:rPr>
            </w:pPr>
          </w:p>
        </w:tc>
      </w:tr>
      <w:tr w:rsidR="00C72240" w:rsidRPr="00325E10" w14:paraId="7FAD5595" w14:textId="77777777" w:rsidTr="00330151">
        <w:trPr>
          <w:cantSplit/>
        </w:trPr>
        <w:tc>
          <w:tcPr>
            <w:tcW w:w="2757" w:type="dxa"/>
            <w:shd w:val="clear" w:color="auto" w:fill="auto"/>
          </w:tcPr>
          <w:p w14:paraId="546D84E7" w14:textId="1039850E" w:rsidR="00C72240" w:rsidRPr="00754B49" w:rsidRDefault="00C72240" w:rsidP="00B624BE">
            <w:pPr>
              <w:pStyle w:val="BodyText-table"/>
              <w:jc w:val="right"/>
              <w:rPr>
                <w:sz w:val="20"/>
                <w:szCs w:val="20"/>
              </w:rPr>
            </w:pPr>
            <w:r w:rsidRPr="00754B49">
              <w:rPr>
                <w:sz w:val="20"/>
                <w:szCs w:val="20"/>
              </w:rPr>
              <w:t>High</w:t>
            </w:r>
          </w:p>
        </w:tc>
        <w:tc>
          <w:tcPr>
            <w:tcW w:w="1777" w:type="dxa"/>
            <w:gridSpan w:val="2"/>
            <w:vMerge/>
            <w:shd w:val="clear" w:color="auto" w:fill="auto"/>
          </w:tcPr>
          <w:p w14:paraId="08906252" w14:textId="77777777" w:rsidR="00C72240" w:rsidRPr="00754B49" w:rsidRDefault="00C72240" w:rsidP="00754B49">
            <w:pPr>
              <w:pStyle w:val="BodyText-table"/>
              <w:jc w:val="center"/>
              <w:rPr>
                <w:sz w:val="20"/>
                <w:szCs w:val="20"/>
              </w:rPr>
            </w:pPr>
          </w:p>
        </w:tc>
        <w:tc>
          <w:tcPr>
            <w:tcW w:w="1123" w:type="dxa"/>
            <w:shd w:val="clear" w:color="auto" w:fill="auto"/>
            <w:vAlign w:val="center"/>
          </w:tcPr>
          <w:p w14:paraId="26189372" w14:textId="77777777" w:rsidR="00C72240" w:rsidRPr="00754B49" w:rsidRDefault="00C72240" w:rsidP="00754B49">
            <w:pPr>
              <w:pStyle w:val="BodyText-table"/>
              <w:jc w:val="center"/>
              <w:rPr>
                <w:color w:val="000000"/>
                <w:sz w:val="20"/>
                <w:szCs w:val="20"/>
              </w:rPr>
            </w:pPr>
            <w:r w:rsidRPr="00754B49">
              <w:rPr>
                <w:color w:val="000000"/>
                <w:sz w:val="20"/>
                <w:szCs w:val="20"/>
              </w:rPr>
              <w:t>1.4E-03</w:t>
            </w:r>
          </w:p>
        </w:tc>
        <w:tc>
          <w:tcPr>
            <w:tcW w:w="1966" w:type="dxa"/>
            <w:gridSpan w:val="2"/>
            <w:vMerge/>
            <w:shd w:val="clear" w:color="auto" w:fill="auto"/>
          </w:tcPr>
          <w:p w14:paraId="17DD43F9" w14:textId="77777777" w:rsidR="00C72240" w:rsidRPr="00754B49" w:rsidRDefault="00C72240" w:rsidP="00754B49">
            <w:pPr>
              <w:pStyle w:val="BodyText-table"/>
              <w:jc w:val="center"/>
              <w:rPr>
                <w:sz w:val="20"/>
                <w:szCs w:val="20"/>
              </w:rPr>
            </w:pPr>
          </w:p>
        </w:tc>
        <w:tc>
          <w:tcPr>
            <w:tcW w:w="1704" w:type="dxa"/>
            <w:vMerge/>
            <w:shd w:val="clear" w:color="auto" w:fill="auto"/>
          </w:tcPr>
          <w:p w14:paraId="1E856CD8" w14:textId="77777777" w:rsidR="00C72240" w:rsidRPr="00754B49" w:rsidRDefault="00C72240" w:rsidP="00754B49">
            <w:pPr>
              <w:pStyle w:val="BodyText-table"/>
              <w:jc w:val="center"/>
              <w:rPr>
                <w:sz w:val="20"/>
                <w:szCs w:val="20"/>
              </w:rPr>
            </w:pPr>
          </w:p>
        </w:tc>
      </w:tr>
      <w:tr w:rsidR="00B2649E" w:rsidRPr="00325E10" w14:paraId="6A97CA43" w14:textId="77777777" w:rsidTr="00330151">
        <w:trPr>
          <w:cantSplit/>
        </w:trPr>
        <w:tc>
          <w:tcPr>
            <w:tcW w:w="9327" w:type="dxa"/>
            <w:gridSpan w:val="7"/>
            <w:shd w:val="clear" w:color="auto" w:fill="auto"/>
          </w:tcPr>
          <w:p w14:paraId="6C649AE9" w14:textId="7EB6182C" w:rsidR="00B2649E" w:rsidRPr="00754B49" w:rsidRDefault="00B2649E" w:rsidP="00B624BE">
            <w:pPr>
              <w:pStyle w:val="BodyText-table"/>
              <w:rPr>
                <w:sz w:val="20"/>
                <w:szCs w:val="20"/>
              </w:rPr>
            </w:pPr>
            <w:r w:rsidRPr="00754B49">
              <w:rPr>
                <w:sz w:val="20"/>
                <w:szCs w:val="20"/>
              </w:rPr>
              <w:t xml:space="preserve">Ignition Sources Requiring </w:t>
            </w:r>
            <w:r w:rsidR="00C81812" w:rsidRPr="00754B49">
              <w:rPr>
                <w:sz w:val="20"/>
                <w:szCs w:val="20"/>
              </w:rPr>
              <w:t xml:space="preserve">Total </w:t>
            </w:r>
            <w:r w:rsidRPr="00754B49">
              <w:rPr>
                <w:sz w:val="20"/>
                <w:szCs w:val="20"/>
              </w:rPr>
              <w:t xml:space="preserve">Plant </w:t>
            </w:r>
            <w:r w:rsidR="00C81812" w:rsidRPr="00754B49">
              <w:rPr>
                <w:sz w:val="20"/>
                <w:szCs w:val="20"/>
              </w:rPr>
              <w:t xml:space="preserve">Unit </w:t>
            </w:r>
            <w:r w:rsidRPr="00754B49">
              <w:rPr>
                <w:sz w:val="20"/>
                <w:szCs w:val="20"/>
              </w:rPr>
              <w:t>Count Estimates</w:t>
            </w:r>
            <w:r w:rsidR="008F11DC" w:rsidRPr="00754B49">
              <w:rPr>
                <w:sz w:val="20"/>
                <w:szCs w:val="20"/>
              </w:rPr>
              <w:t>:</w:t>
            </w:r>
          </w:p>
        </w:tc>
      </w:tr>
      <w:tr w:rsidR="001F7B1A" w:rsidRPr="00325E10" w14:paraId="54DBE9B1" w14:textId="77777777" w:rsidTr="00330151">
        <w:trPr>
          <w:cantSplit/>
        </w:trPr>
        <w:tc>
          <w:tcPr>
            <w:tcW w:w="2757" w:type="dxa"/>
            <w:shd w:val="clear" w:color="auto" w:fill="auto"/>
          </w:tcPr>
          <w:p w14:paraId="1C691BBA" w14:textId="1F0AB492" w:rsidR="001F7B1A" w:rsidRPr="00754B49" w:rsidRDefault="001F7B1A" w:rsidP="00B624BE">
            <w:pPr>
              <w:pStyle w:val="BodyText-table"/>
              <w:jc w:val="right"/>
              <w:rPr>
                <w:sz w:val="20"/>
                <w:szCs w:val="20"/>
              </w:rPr>
            </w:pPr>
            <w:r w:rsidRPr="00754B49">
              <w:rPr>
                <w:sz w:val="20"/>
                <w:szCs w:val="20"/>
              </w:rPr>
              <w:t>Battery Chargers</w:t>
            </w:r>
          </w:p>
        </w:tc>
        <w:tc>
          <w:tcPr>
            <w:tcW w:w="1777" w:type="dxa"/>
            <w:gridSpan w:val="2"/>
            <w:shd w:val="clear" w:color="auto" w:fill="auto"/>
          </w:tcPr>
          <w:p w14:paraId="0759675F" w14:textId="0313A4DA" w:rsidR="001F7B1A" w:rsidRPr="00754B49" w:rsidRDefault="001F7B1A" w:rsidP="00754B49">
            <w:pPr>
              <w:pStyle w:val="BodyText-table"/>
              <w:jc w:val="center"/>
              <w:rPr>
                <w:sz w:val="20"/>
                <w:szCs w:val="20"/>
              </w:rPr>
            </w:pPr>
            <w:r w:rsidRPr="00754B49">
              <w:rPr>
                <w:sz w:val="20"/>
                <w:szCs w:val="20"/>
              </w:rPr>
              <w:t>per charger</w:t>
            </w:r>
          </w:p>
        </w:tc>
        <w:tc>
          <w:tcPr>
            <w:tcW w:w="1123" w:type="dxa"/>
            <w:shd w:val="clear" w:color="auto" w:fill="auto"/>
            <w:vAlign w:val="center"/>
          </w:tcPr>
          <w:p w14:paraId="0BDF4EDA" w14:textId="17A69831" w:rsidR="001F7B1A" w:rsidRPr="00754B49" w:rsidRDefault="001F7B1A" w:rsidP="00754B49">
            <w:pPr>
              <w:pStyle w:val="BodyText-table"/>
              <w:jc w:val="center"/>
              <w:rPr>
                <w:color w:val="000000"/>
                <w:sz w:val="20"/>
                <w:szCs w:val="20"/>
              </w:rPr>
            </w:pPr>
            <w:r w:rsidRPr="00754B49">
              <w:rPr>
                <w:color w:val="000000"/>
                <w:sz w:val="20"/>
                <w:szCs w:val="20"/>
              </w:rPr>
              <w:t>1.12E-03*</w:t>
            </w:r>
            <w:r w:rsidR="00FA0FC5" w:rsidRPr="00754B49">
              <w:rPr>
                <w:color w:val="000000"/>
                <w:sz w:val="20"/>
                <w:szCs w:val="20"/>
              </w:rPr>
              <w:t>*</w:t>
            </w:r>
            <w:ins w:id="66" w:author="Author">
              <w:r w:rsidR="007E613B" w:rsidRPr="00754B49">
                <w:rPr>
                  <w:color w:val="000000"/>
                  <w:sz w:val="20"/>
                  <w:szCs w:val="20"/>
                </w:rPr>
                <w:t>*</w:t>
              </w:r>
            </w:ins>
          </w:p>
        </w:tc>
        <w:tc>
          <w:tcPr>
            <w:tcW w:w="1966" w:type="dxa"/>
            <w:gridSpan w:val="2"/>
            <w:shd w:val="clear" w:color="auto" w:fill="auto"/>
          </w:tcPr>
          <w:p w14:paraId="10E0C289" w14:textId="413EF036" w:rsidR="001F7B1A" w:rsidRPr="00754B49" w:rsidRDefault="001F7B1A" w:rsidP="00754B49">
            <w:pPr>
              <w:pStyle w:val="BodyText-table"/>
              <w:jc w:val="center"/>
              <w:rPr>
                <w:sz w:val="20"/>
                <w:szCs w:val="20"/>
              </w:rPr>
            </w:pPr>
            <w:r w:rsidRPr="00754B49">
              <w:rPr>
                <w:sz w:val="20"/>
                <w:szCs w:val="20"/>
              </w:rPr>
              <w:t xml:space="preserve">Electrical </w:t>
            </w:r>
            <w:r w:rsidR="00183FEE" w:rsidRPr="00754B49">
              <w:rPr>
                <w:sz w:val="20"/>
                <w:szCs w:val="20"/>
              </w:rPr>
              <w:t>Enclosure</w:t>
            </w:r>
            <w:r w:rsidRPr="00754B49">
              <w:rPr>
                <w:sz w:val="20"/>
                <w:szCs w:val="20"/>
              </w:rPr>
              <w:t>s</w:t>
            </w:r>
          </w:p>
        </w:tc>
        <w:tc>
          <w:tcPr>
            <w:tcW w:w="1704" w:type="dxa"/>
            <w:shd w:val="clear" w:color="auto" w:fill="auto"/>
          </w:tcPr>
          <w:p w14:paraId="1993C43C" w14:textId="41E8D4B1" w:rsidR="001F7B1A" w:rsidRPr="00754B49" w:rsidRDefault="001F7B1A" w:rsidP="00754B49">
            <w:pPr>
              <w:pStyle w:val="BodyText-table"/>
              <w:jc w:val="center"/>
              <w:rPr>
                <w:sz w:val="20"/>
                <w:szCs w:val="20"/>
              </w:rPr>
            </w:pPr>
            <w:r w:rsidRPr="00754B49">
              <w:rPr>
                <w:sz w:val="20"/>
                <w:szCs w:val="20"/>
              </w:rPr>
              <w:t>Electrical Fires</w:t>
            </w:r>
          </w:p>
        </w:tc>
      </w:tr>
      <w:tr w:rsidR="008F11DC" w:rsidRPr="00325E10" w14:paraId="6F857E46" w14:textId="77777777" w:rsidTr="00330151">
        <w:trPr>
          <w:cantSplit/>
        </w:trPr>
        <w:tc>
          <w:tcPr>
            <w:tcW w:w="2757" w:type="dxa"/>
            <w:shd w:val="clear" w:color="auto" w:fill="auto"/>
          </w:tcPr>
          <w:p w14:paraId="5F2CD152" w14:textId="4D770DA0" w:rsidR="008F11DC" w:rsidRPr="00754B49" w:rsidRDefault="008F11DC" w:rsidP="00B624BE">
            <w:pPr>
              <w:pStyle w:val="BodyText-table"/>
              <w:jc w:val="right"/>
              <w:rPr>
                <w:sz w:val="20"/>
                <w:szCs w:val="20"/>
              </w:rPr>
            </w:pPr>
            <w:r w:rsidRPr="00754B49">
              <w:rPr>
                <w:sz w:val="20"/>
                <w:szCs w:val="20"/>
              </w:rPr>
              <w:t>Hot Work Cable Fires</w:t>
            </w:r>
          </w:p>
        </w:tc>
        <w:tc>
          <w:tcPr>
            <w:tcW w:w="1777" w:type="dxa"/>
            <w:gridSpan w:val="2"/>
            <w:shd w:val="clear" w:color="auto" w:fill="auto"/>
          </w:tcPr>
          <w:p w14:paraId="55672C80" w14:textId="6B529EF2" w:rsidR="008F11DC" w:rsidRPr="00754B49" w:rsidRDefault="008F11DC" w:rsidP="00754B49">
            <w:pPr>
              <w:pStyle w:val="BodyText-table"/>
              <w:jc w:val="center"/>
              <w:rPr>
                <w:sz w:val="20"/>
                <w:szCs w:val="20"/>
              </w:rPr>
            </w:pPr>
            <w:r w:rsidRPr="00754B49">
              <w:rPr>
                <w:sz w:val="20"/>
                <w:szCs w:val="20"/>
              </w:rPr>
              <w:t>per fire area</w:t>
            </w:r>
          </w:p>
        </w:tc>
        <w:tc>
          <w:tcPr>
            <w:tcW w:w="1123" w:type="dxa"/>
            <w:shd w:val="clear" w:color="auto" w:fill="auto"/>
            <w:vAlign w:val="center"/>
          </w:tcPr>
          <w:p w14:paraId="7223120C" w14:textId="74D74C37" w:rsidR="008F11DC" w:rsidRPr="00754B49" w:rsidRDefault="000F3826" w:rsidP="00754B49">
            <w:pPr>
              <w:pStyle w:val="BodyText-table"/>
              <w:jc w:val="center"/>
              <w:rPr>
                <w:color w:val="000000"/>
                <w:sz w:val="20"/>
                <w:szCs w:val="20"/>
              </w:rPr>
            </w:pPr>
            <w:r w:rsidRPr="00754B49">
              <w:rPr>
                <w:color w:val="000000"/>
                <w:sz w:val="20"/>
                <w:szCs w:val="20"/>
              </w:rPr>
              <w:t>1.40E-03*</w:t>
            </w:r>
            <w:r w:rsidR="00FA0FC5" w:rsidRPr="00754B49">
              <w:rPr>
                <w:color w:val="000000"/>
                <w:sz w:val="20"/>
                <w:szCs w:val="20"/>
              </w:rPr>
              <w:t>*</w:t>
            </w:r>
            <w:ins w:id="67" w:author="Author">
              <w:r w:rsidR="007E613B" w:rsidRPr="00754B49">
                <w:rPr>
                  <w:color w:val="000000"/>
                  <w:sz w:val="20"/>
                  <w:szCs w:val="20"/>
                </w:rPr>
                <w:t>*</w:t>
              </w:r>
            </w:ins>
          </w:p>
        </w:tc>
        <w:tc>
          <w:tcPr>
            <w:tcW w:w="1966" w:type="dxa"/>
            <w:gridSpan w:val="2"/>
            <w:shd w:val="clear" w:color="auto" w:fill="auto"/>
          </w:tcPr>
          <w:p w14:paraId="4678579C" w14:textId="5BA8925D" w:rsidR="008F11DC" w:rsidRPr="00754B49" w:rsidRDefault="008F11DC" w:rsidP="00754B49">
            <w:pPr>
              <w:pStyle w:val="BodyText-table"/>
              <w:jc w:val="center"/>
              <w:rPr>
                <w:sz w:val="20"/>
                <w:szCs w:val="20"/>
              </w:rPr>
            </w:pPr>
            <w:r w:rsidRPr="00754B49">
              <w:rPr>
                <w:sz w:val="20"/>
                <w:szCs w:val="20"/>
              </w:rPr>
              <w:t>Cable Tray Fires</w:t>
            </w:r>
          </w:p>
        </w:tc>
        <w:tc>
          <w:tcPr>
            <w:tcW w:w="1704" w:type="dxa"/>
            <w:shd w:val="clear" w:color="auto" w:fill="auto"/>
          </w:tcPr>
          <w:p w14:paraId="11C5E240" w14:textId="6D03DBB7" w:rsidR="008F11DC" w:rsidRPr="00754B49" w:rsidRDefault="008F11DC" w:rsidP="00754B49">
            <w:pPr>
              <w:pStyle w:val="BodyText-table"/>
              <w:jc w:val="center"/>
              <w:rPr>
                <w:sz w:val="20"/>
                <w:szCs w:val="20"/>
              </w:rPr>
            </w:pPr>
            <w:r w:rsidRPr="00754B49">
              <w:rPr>
                <w:sz w:val="20"/>
                <w:szCs w:val="20"/>
              </w:rPr>
              <w:t>Cable Fires</w:t>
            </w:r>
          </w:p>
        </w:tc>
      </w:tr>
      <w:tr w:rsidR="008F11DC" w:rsidRPr="00325E10" w14:paraId="6A5B2912" w14:textId="77777777" w:rsidTr="00330151">
        <w:trPr>
          <w:cantSplit/>
        </w:trPr>
        <w:tc>
          <w:tcPr>
            <w:tcW w:w="2757" w:type="dxa"/>
            <w:shd w:val="clear" w:color="auto" w:fill="auto"/>
          </w:tcPr>
          <w:p w14:paraId="1083D06B" w14:textId="1BD30A22" w:rsidR="008F11DC" w:rsidRPr="00754B49" w:rsidRDefault="008F11DC" w:rsidP="00B624BE">
            <w:pPr>
              <w:pStyle w:val="BodyText-table"/>
              <w:jc w:val="right"/>
              <w:rPr>
                <w:sz w:val="20"/>
                <w:szCs w:val="20"/>
              </w:rPr>
            </w:pPr>
            <w:r w:rsidRPr="00754B49">
              <w:rPr>
                <w:sz w:val="20"/>
                <w:szCs w:val="20"/>
              </w:rPr>
              <w:t>Junction Boxes</w:t>
            </w:r>
          </w:p>
        </w:tc>
        <w:tc>
          <w:tcPr>
            <w:tcW w:w="1777" w:type="dxa"/>
            <w:gridSpan w:val="2"/>
            <w:shd w:val="clear" w:color="auto" w:fill="auto"/>
          </w:tcPr>
          <w:p w14:paraId="2BDF49A7" w14:textId="27DE9150" w:rsidR="008F11DC" w:rsidRPr="00754B49" w:rsidRDefault="008F11DC" w:rsidP="00754B49">
            <w:pPr>
              <w:pStyle w:val="BodyText-table"/>
              <w:jc w:val="center"/>
              <w:rPr>
                <w:sz w:val="20"/>
                <w:szCs w:val="20"/>
              </w:rPr>
            </w:pPr>
            <w:r w:rsidRPr="00754B49">
              <w:rPr>
                <w:sz w:val="20"/>
                <w:szCs w:val="20"/>
              </w:rPr>
              <w:t>per junction box</w:t>
            </w:r>
          </w:p>
        </w:tc>
        <w:tc>
          <w:tcPr>
            <w:tcW w:w="1123" w:type="dxa"/>
            <w:shd w:val="clear" w:color="auto" w:fill="auto"/>
            <w:vAlign w:val="center"/>
          </w:tcPr>
          <w:p w14:paraId="301948A9" w14:textId="1C8CC336" w:rsidR="008F11DC" w:rsidRPr="00754B49" w:rsidRDefault="000F3826" w:rsidP="00754B49">
            <w:pPr>
              <w:pStyle w:val="BodyText-table"/>
              <w:jc w:val="center"/>
              <w:rPr>
                <w:color w:val="000000"/>
                <w:sz w:val="20"/>
                <w:szCs w:val="20"/>
              </w:rPr>
            </w:pPr>
            <w:r w:rsidRPr="00754B49">
              <w:rPr>
                <w:color w:val="000000"/>
                <w:sz w:val="20"/>
                <w:szCs w:val="20"/>
              </w:rPr>
              <w:t>3.61E-03*</w:t>
            </w:r>
            <w:r w:rsidR="00FA0FC5" w:rsidRPr="00754B49">
              <w:rPr>
                <w:color w:val="000000"/>
                <w:sz w:val="20"/>
                <w:szCs w:val="20"/>
              </w:rPr>
              <w:t>*</w:t>
            </w:r>
            <w:ins w:id="68" w:author="Author">
              <w:r w:rsidR="00E564A7" w:rsidRPr="00754B49">
                <w:rPr>
                  <w:color w:val="000000"/>
                  <w:sz w:val="20"/>
                  <w:szCs w:val="20"/>
                </w:rPr>
                <w:t>*</w:t>
              </w:r>
            </w:ins>
          </w:p>
        </w:tc>
        <w:tc>
          <w:tcPr>
            <w:tcW w:w="1966" w:type="dxa"/>
            <w:gridSpan w:val="2"/>
            <w:shd w:val="clear" w:color="auto" w:fill="auto"/>
          </w:tcPr>
          <w:p w14:paraId="55054FB0" w14:textId="4FD80EA4" w:rsidR="008F11DC" w:rsidRPr="00754B49" w:rsidRDefault="008F11DC" w:rsidP="00754B49">
            <w:pPr>
              <w:pStyle w:val="BodyText-table"/>
              <w:jc w:val="center"/>
              <w:rPr>
                <w:sz w:val="20"/>
                <w:szCs w:val="20"/>
              </w:rPr>
            </w:pPr>
            <w:r w:rsidRPr="00754B49">
              <w:rPr>
                <w:sz w:val="20"/>
                <w:szCs w:val="20"/>
              </w:rPr>
              <w:t xml:space="preserve">Electrical </w:t>
            </w:r>
            <w:r w:rsidR="00183FEE" w:rsidRPr="00754B49">
              <w:rPr>
                <w:sz w:val="20"/>
                <w:szCs w:val="20"/>
              </w:rPr>
              <w:t>Enclosure</w:t>
            </w:r>
            <w:r w:rsidRPr="00754B49">
              <w:rPr>
                <w:sz w:val="20"/>
                <w:szCs w:val="20"/>
              </w:rPr>
              <w:t>s</w:t>
            </w:r>
          </w:p>
        </w:tc>
        <w:tc>
          <w:tcPr>
            <w:tcW w:w="1704" w:type="dxa"/>
            <w:shd w:val="clear" w:color="auto" w:fill="auto"/>
          </w:tcPr>
          <w:p w14:paraId="47CEFA0A" w14:textId="143E443E" w:rsidR="008F11DC" w:rsidRPr="00754B49" w:rsidRDefault="008F11DC" w:rsidP="00754B49">
            <w:pPr>
              <w:pStyle w:val="BodyText-table"/>
              <w:jc w:val="center"/>
              <w:rPr>
                <w:sz w:val="20"/>
                <w:szCs w:val="20"/>
              </w:rPr>
            </w:pPr>
            <w:r w:rsidRPr="00754B49">
              <w:rPr>
                <w:sz w:val="20"/>
                <w:szCs w:val="20"/>
              </w:rPr>
              <w:t>Electrical Fires</w:t>
            </w:r>
          </w:p>
        </w:tc>
      </w:tr>
    </w:tbl>
    <w:p w14:paraId="70D15E94" w14:textId="0B90E1A3" w:rsidR="00FC3404" w:rsidRDefault="00FC3404" w:rsidP="00C81812">
      <w:pPr>
        <w:pStyle w:val="CommentText"/>
        <w:ind w:left="360" w:hanging="360"/>
      </w:pPr>
      <w:r w:rsidRPr="00325E10">
        <w:t xml:space="preserve">* </w:t>
      </w:r>
      <w:r w:rsidR="00C81812" w:rsidRPr="00325E10">
        <w:tab/>
      </w:r>
      <w:r w:rsidRPr="00325E10">
        <w:t>Use when the nature of the fire (electrical vs. oil) cannot be determined.</w:t>
      </w:r>
    </w:p>
    <w:p w14:paraId="6365BB58" w14:textId="59F3EA63" w:rsidR="00FA0FC5" w:rsidRPr="00325E10" w:rsidRDefault="00FA0FC5" w:rsidP="00C81812">
      <w:pPr>
        <w:pStyle w:val="CommentText"/>
        <w:ind w:left="360" w:hanging="360"/>
      </w:pPr>
      <w:r w:rsidRPr="00325E10">
        <w:t>**</w:t>
      </w:r>
      <w:r w:rsidRPr="00325E10">
        <w:tab/>
      </w:r>
      <w:r>
        <w:t>Zone</w:t>
      </w:r>
      <w:r w:rsidRPr="00325E10">
        <w:t xml:space="preserve">-wide </w:t>
      </w:r>
      <w:r w:rsidR="004E62F2">
        <w:t>Fire Ignition Frequency (</w:t>
      </w:r>
      <w:r w:rsidR="00FD6083">
        <w:t>F</w:t>
      </w:r>
      <w:r w:rsidR="004E62F2">
        <w:t>IF)</w:t>
      </w:r>
      <w:r w:rsidRPr="00325E10">
        <w:t xml:space="preserve">. To determine the per unit fire frequency the analyst should make an estimate of the affected fraction </w:t>
      </w:r>
      <w:r w:rsidR="00521F33">
        <w:t>zone</w:t>
      </w:r>
      <w:r w:rsidRPr="00325E10">
        <w:t>-wide and use this to apportion.</w:t>
      </w:r>
    </w:p>
    <w:p w14:paraId="2AFAC9B7" w14:textId="6B753C22" w:rsidR="00FC3404" w:rsidRPr="00325E10" w:rsidRDefault="00383489" w:rsidP="00C81812">
      <w:pPr>
        <w:pStyle w:val="CommentText"/>
        <w:ind w:left="360" w:hanging="360"/>
      </w:pPr>
      <w:r w:rsidRPr="00325E10">
        <w:t>*</w:t>
      </w:r>
      <w:r w:rsidR="00FA0FC5">
        <w:t>*</w:t>
      </w:r>
      <w:r w:rsidRPr="00325E10">
        <w:t>*</w:t>
      </w:r>
      <w:r w:rsidRPr="00325E10">
        <w:tab/>
      </w:r>
      <w:r w:rsidR="00FC3404" w:rsidRPr="00325E10">
        <w:t>Plant-wide FIF</w:t>
      </w:r>
      <w:r w:rsidR="007B3926" w:rsidRPr="00325E10">
        <w:t>.</w:t>
      </w:r>
      <w:r w:rsidR="00C81812" w:rsidRPr="00325E10">
        <w:t xml:space="preserve"> </w:t>
      </w:r>
      <w:r w:rsidR="007B3926" w:rsidRPr="00325E10">
        <w:t>T</w:t>
      </w:r>
      <w:r w:rsidR="00FC3404" w:rsidRPr="00325E10">
        <w:t xml:space="preserve">o determine the per unit fire frequency the analyst </w:t>
      </w:r>
      <w:r w:rsidR="001F7B1A" w:rsidRPr="00325E10">
        <w:t>should make an estimate of the affected fraction plant-wide and use this to apportion</w:t>
      </w:r>
      <w:r w:rsidR="00C81812" w:rsidRPr="00325E10">
        <w:t>.</w:t>
      </w:r>
    </w:p>
    <w:p w14:paraId="37B94165" w14:textId="77777777" w:rsidR="00685787" w:rsidRPr="00325E10" w:rsidRDefault="00685787" w:rsidP="00C5165D">
      <w:pPr>
        <w:widowControl/>
        <w:rPr>
          <w:rFonts w:cs="Arial"/>
          <w:sz w:val="20"/>
          <w:szCs w:val="20"/>
        </w:rPr>
      </w:pPr>
    </w:p>
    <w:p w14:paraId="590E9ABA" w14:textId="4DD5BEAC" w:rsidR="00685787" w:rsidRPr="008A4800" w:rsidRDefault="00B40A74" w:rsidP="00FE7AB9">
      <w:pPr>
        <w:pStyle w:val="Heading2"/>
      </w:pPr>
      <w:ins w:id="69" w:author="Author">
        <w:r w:rsidRPr="00E53B2D">
          <w:lastRenderedPageBreak/>
          <w:t>0</w:t>
        </w:r>
        <w:r w:rsidR="0007215A">
          <w:t>2</w:t>
        </w:r>
        <w:r w:rsidRPr="00E53B2D">
          <w:t>.02</w:t>
        </w:r>
        <w:r w:rsidRPr="00E53B2D">
          <w:tab/>
        </w:r>
      </w:ins>
      <w:r w:rsidR="00685787" w:rsidRPr="00E53B2D">
        <w:t>Counting Instructions</w:t>
      </w:r>
    </w:p>
    <w:p w14:paraId="22831EE8" w14:textId="2A46F845" w:rsidR="00685787" w:rsidRPr="00673F71" w:rsidRDefault="00685787" w:rsidP="00135699">
      <w:pPr>
        <w:pStyle w:val="Heading3"/>
        <w:ind w:left="360"/>
      </w:pPr>
      <w:r w:rsidRPr="4710B494">
        <w:t xml:space="preserve">Electrical </w:t>
      </w:r>
      <w:r w:rsidR="00183FEE">
        <w:t>Enclosure</w:t>
      </w:r>
      <w:r w:rsidRPr="4710B494">
        <w:t>s</w:t>
      </w:r>
      <w:r w:rsidR="001F13DF" w:rsidRPr="4710B494">
        <w:t xml:space="preserve"> (</w:t>
      </w:r>
      <w:ins w:id="70" w:author="Author">
        <w:r w:rsidR="00FC09C1" w:rsidRPr="4710B494">
          <w:t xml:space="preserve">non-HEAF, </w:t>
        </w:r>
      </w:ins>
      <w:r w:rsidR="001F13DF" w:rsidRPr="4710B494">
        <w:t>including Main Control Board)</w:t>
      </w:r>
      <w:r w:rsidRPr="4710B494">
        <w:t>:</w:t>
      </w:r>
    </w:p>
    <w:p w14:paraId="033637C3" w14:textId="77777777" w:rsidR="009B0D88" w:rsidRPr="00673F71" w:rsidRDefault="009B0D88" w:rsidP="00FE7AB9"/>
    <w:p w14:paraId="1B457E81" w14:textId="11DF9C06" w:rsidR="00685787" w:rsidRPr="00673F71" w:rsidRDefault="00685787" w:rsidP="001040E0">
      <w:pPr>
        <w:pStyle w:val="ListBullet2"/>
      </w:pPr>
      <w:r w:rsidRPr="00673F71">
        <w:t>Count distinct vertical sections</w:t>
      </w:r>
      <w:r w:rsidR="002A1ED9">
        <w:t>.</w:t>
      </w:r>
    </w:p>
    <w:p w14:paraId="5412D4A2" w14:textId="46992FE5" w:rsidR="00685787" w:rsidRPr="00673F71" w:rsidRDefault="00685787" w:rsidP="001040E0">
      <w:pPr>
        <w:pStyle w:val="ListBullet2"/>
      </w:pPr>
      <w:r w:rsidRPr="00673F71">
        <w:t xml:space="preserve">Do not </w:t>
      </w:r>
      <w:r w:rsidR="006A0221" w:rsidRPr="00673F71">
        <w:t xml:space="preserve">count </w:t>
      </w:r>
      <w:r w:rsidRPr="00673F71">
        <w:t xml:space="preserve">individual cubicles for devices such as breakers and </w:t>
      </w:r>
      <w:r w:rsidR="004E62F2">
        <w:t>motor control centers (</w:t>
      </w:r>
      <w:r w:rsidRPr="00673F71">
        <w:t>MCCs</w:t>
      </w:r>
      <w:r w:rsidR="004E62F2">
        <w:t>)</w:t>
      </w:r>
      <w:r w:rsidRPr="00673F71">
        <w:t xml:space="preserve"> - count vertical sections.</w:t>
      </w:r>
    </w:p>
    <w:p w14:paraId="71742669" w14:textId="77777777" w:rsidR="00685787" w:rsidRPr="00673F71" w:rsidRDefault="00685787" w:rsidP="001040E0">
      <w:pPr>
        <w:pStyle w:val="ListBullet2"/>
      </w:pPr>
      <w:r w:rsidRPr="00673F71">
        <w:t>Do not count fully enclosed wall-mounted electrical panels and junction boxes.</w:t>
      </w:r>
    </w:p>
    <w:p w14:paraId="0FF28900" w14:textId="1DA4314A" w:rsidR="00685787" w:rsidRPr="00673F71" w:rsidRDefault="00685787" w:rsidP="001040E0">
      <w:pPr>
        <w:pStyle w:val="ListBullet2"/>
      </w:pPr>
      <w:r w:rsidRPr="00673F71">
        <w:t xml:space="preserve">General electrical </w:t>
      </w:r>
      <w:r w:rsidR="00183FEE">
        <w:t>enclosure</w:t>
      </w:r>
      <w:r w:rsidRPr="00673F71">
        <w:t xml:space="preserve">s include MCCs, </w:t>
      </w:r>
      <w:r w:rsidR="00F10E63" w:rsidRPr="00673F71">
        <w:t xml:space="preserve">switchgear, </w:t>
      </w:r>
      <w:r w:rsidRPr="00673F71">
        <w:t xml:space="preserve">load centers, breakers, electrical distribution </w:t>
      </w:r>
      <w:r w:rsidR="00183FEE">
        <w:t>enclosure</w:t>
      </w:r>
      <w:r w:rsidRPr="00673F71">
        <w:t xml:space="preserve">s, battery chargers, inverters, and all other similar </w:t>
      </w:r>
      <w:r w:rsidR="00183FEE">
        <w:t>enclosure</w:t>
      </w:r>
      <w:r w:rsidRPr="00673F71">
        <w:t>s generally associated with power distribution and/or power switching.</w:t>
      </w:r>
    </w:p>
    <w:p w14:paraId="667E8C68" w14:textId="6D432E4D" w:rsidR="00685787" w:rsidRPr="00673F71" w:rsidRDefault="00685787" w:rsidP="001040E0">
      <w:pPr>
        <w:pStyle w:val="ListBullet2"/>
      </w:pPr>
      <w:r w:rsidRPr="00673F71">
        <w:t xml:space="preserve">General </w:t>
      </w:r>
      <w:r w:rsidR="00946C4B">
        <w:t xml:space="preserve">electrical </w:t>
      </w:r>
      <w:r w:rsidR="00183FEE">
        <w:t>enclosure</w:t>
      </w:r>
      <w:r w:rsidR="00946C4B">
        <w:t xml:space="preserve">s also </w:t>
      </w:r>
      <w:ins w:id="71" w:author="Author">
        <w:r w:rsidR="00CF1FF5">
          <w:t>include</w:t>
        </w:r>
      </w:ins>
      <w:r w:rsidR="00946C4B">
        <w:t xml:space="preserve"> </w:t>
      </w:r>
      <w:r w:rsidRPr="00673F71">
        <w:t xml:space="preserve">control cabinets </w:t>
      </w:r>
      <w:r w:rsidR="00946C4B">
        <w:t>such as</w:t>
      </w:r>
      <w:r w:rsidR="00946C4B" w:rsidRPr="00673F71">
        <w:t xml:space="preserve"> </w:t>
      </w:r>
      <w:r w:rsidRPr="00673F71">
        <w:t>relay cabinets, signal conditioning cabinets, signal multiplexing cabinets, cabinets provided for local control of systems and components such as the diesel generator, remote shutdown panels, and all other similar cabinets generally associated with plant instrumentation and control functions.</w:t>
      </w:r>
    </w:p>
    <w:p w14:paraId="5117E12A" w14:textId="001A1A26" w:rsidR="00FC09C1" w:rsidRPr="00673F71" w:rsidRDefault="00FC09C1" w:rsidP="00135699">
      <w:pPr>
        <w:pStyle w:val="Heading3"/>
        <w:ind w:left="360"/>
        <w:rPr>
          <w:ins w:id="72" w:author="Author"/>
        </w:rPr>
      </w:pPr>
      <w:ins w:id="73" w:author="Author">
        <w:r w:rsidRPr="00673F71">
          <w:t xml:space="preserve">Electrical </w:t>
        </w:r>
      </w:ins>
      <w:r w:rsidR="00183FEE">
        <w:t>Enclosure</w:t>
      </w:r>
      <w:ins w:id="74" w:author="Author">
        <w:r w:rsidRPr="00673F71">
          <w:t>s (</w:t>
        </w:r>
        <w:r>
          <w:t>HEAF</w:t>
        </w:r>
        <w:r w:rsidRPr="00673F71">
          <w:t>):</w:t>
        </w:r>
      </w:ins>
    </w:p>
    <w:p w14:paraId="1C25DCA1" w14:textId="77777777" w:rsidR="00FC09C1" w:rsidRPr="00673F71" w:rsidRDefault="00FC09C1" w:rsidP="00FC09C1">
      <w:pPr>
        <w:keepNext/>
        <w:keepLines/>
        <w:widowControl/>
        <w:rPr>
          <w:ins w:id="75" w:author="Author"/>
          <w:rFonts w:cs="Arial"/>
          <w:sz w:val="22"/>
          <w:szCs w:val="22"/>
        </w:rPr>
      </w:pPr>
    </w:p>
    <w:p w14:paraId="738DD431" w14:textId="77777777" w:rsidR="00FC09C1" w:rsidRDefault="00FC09C1" w:rsidP="001040E0">
      <w:pPr>
        <w:pStyle w:val="ListBullet2"/>
        <w:rPr>
          <w:ins w:id="76" w:author="Author"/>
        </w:rPr>
      </w:pPr>
      <w:ins w:id="77" w:author="Author">
        <w:r>
          <w:t>For switchgear, count the number of switchgear banks.</w:t>
        </w:r>
      </w:ins>
    </w:p>
    <w:p w14:paraId="283B5BFA" w14:textId="1C3BDC5C" w:rsidR="00385CD7" w:rsidRPr="00673F71" w:rsidRDefault="00FC09C1" w:rsidP="001040E0">
      <w:pPr>
        <w:pStyle w:val="ListBullet2"/>
      </w:pPr>
      <w:ins w:id="78" w:author="Author">
        <w:r>
          <w:t>For load centers, count the number of supply circuit breakers</w:t>
        </w:r>
        <w:r w:rsidRPr="00673F71">
          <w:t>.</w:t>
        </w:r>
      </w:ins>
    </w:p>
    <w:p w14:paraId="38189B10" w14:textId="4855FFFE" w:rsidR="00685787" w:rsidRPr="00673F71" w:rsidRDefault="00685787" w:rsidP="00135699">
      <w:pPr>
        <w:pStyle w:val="Heading3"/>
        <w:ind w:left="360"/>
      </w:pPr>
      <w:r w:rsidRPr="00673F71">
        <w:t>Electric Motors:</w:t>
      </w:r>
    </w:p>
    <w:p w14:paraId="264A8B2B" w14:textId="77777777" w:rsidR="009B0D88" w:rsidRPr="00673F71" w:rsidRDefault="009B0D88" w:rsidP="001040E0">
      <w:pPr>
        <w:pStyle w:val="ListBullet2"/>
        <w:numPr>
          <w:ilvl w:val="0"/>
          <w:numId w:val="0"/>
        </w:numPr>
      </w:pPr>
    </w:p>
    <w:p w14:paraId="2301953F" w14:textId="77777777" w:rsidR="00685787" w:rsidRPr="00673F71" w:rsidRDefault="00685787" w:rsidP="001040E0">
      <w:pPr>
        <w:pStyle w:val="ListBullet2"/>
      </w:pPr>
      <w:r w:rsidRPr="00673F71">
        <w:t>Do not count motors that are 5 HP or less.</w:t>
      </w:r>
    </w:p>
    <w:p w14:paraId="46880EB5" w14:textId="0E3762AA" w:rsidR="00685787" w:rsidRPr="00673F71" w:rsidRDefault="00685787" w:rsidP="001040E0">
      <w:pPr>
        <w:pStyle w:val="ListBullet2"/>
      </w:pPr>
      <w:r w:rsidRPr="00673F71">
        <w:t>Do not count any motor already included as a part of another fire ignition source</w:t>
      </w:r>
      <w:ins w:id="79" w:author="Author">
        <w:r w:rsidR="00916F72">
          <w:t>, for example, v</w:t>
        </w:r>
      </w:ins>
      <w:r w:rsidRPr="00673F71">
        <w:t>entilation fan/blower motors are counted as a part of a ventilation subsystem.</w:t>
      </w:r>
    </w:p>
    <w:p w14:paraId="2A38A961" w14:textId="5447DD54" w:rsidR="005F55EB" w:rsidRPr="00673F71" w:rsidRDefault="005F55EB" w:rsidP="00135699">
      <w:pPr>
        <w:pStyle w:val="Heading3"/>
        <w:ind w:left="360"/>
      </w:pPr>
      <w:r w:rsidRPr="00673F71">
        <w:t xml:space="preserve">High Energy Arcing Faults - </w:t>
      </w:r>
      <w:ins w:id="80" w:author="Author">
        <w:r w:rsidR="00D21A25">
          <w:t>Non-segregated</w:t>
        </w:r>
      </w:ins>
      <w:r w:rsidRPr="00673F71">
        <w:t xml:space="preserve"> Bus Ducts</w:t>
      </w:r>
      <w:r w:rsidR="00F10E63" w:rsidRPr="00673F71">
        <w:t xml:space="preserve"> (see FAQ 07-0035 for additional details)</w:t>
      </w:r>
    </w:p>
    <w:p w14:paraId="73063B26" w14:textId="77777777" w:rsidR="009B0D88" w:rsidRPr="00673F71" w:rsidRDefault="009B0D88" w:rsidP="00673F71">
      <w:pPr>
        <w:widowControl/>
        <w:rPr>
          <w:rFonts w:cs="Arial"/>
          <w:sz w:val="22"/>
          <w:szCs w:val="22"/>
        </w:rPr>
      </w:pPr>
    </w:p>
    <w:p w14:paraId="5AC6B44C" w14:textId="76B6B286" w:rsidR="005F55EB" w:rsidRPr="00673F71" w:rsidRDefault="005F55EB" w:rsidP="001040E0">
      <w:pPr>
        <w:pStyle w:val="ListBullet2"/>
      </w:pPr>
      <w:r w:rsidRPr="00673F71">
        <w:t xml:space="preserve">If the transition points along the length of the </w:t>
      </w:r>
      <w:ins w:id="81" w:author="Author">
        <w:r w:rsidR="00D21A25">
          <w:t>non-segregated</w:t>
        </w:r>
      </w:ins>
      <w:r w:rsidRPr="00673F71">
        <w:t xml:space="preserve"> bus duct can be identified based on external visual inspection or by plant electrical construction drawings, count the total number of transition points, excluding the bus end termination points.</w:t>
      </w:r>
    </w:p>
    <w:p w14:paraId="13FF9B15" w14:textId="23248768" w:rsidR="005F55EB" w:rsidRPr="00673F71" w:rsidRDefault="005F55EB" w:rsidP="001040E0">
      <w:pPr>
        <w:pStyle w:val="ListBullet2"/>
      </w:pPr>
      <w:r w:rsidRPr="00673F71">
        <w:t>If the transition points cannot be identified, partitioning of fire frequency to a specific fire scenario is based on apportioning of the fire frequency equally along the length of the bus duct</w:t>
      </w:r>
      <w:ins w:id="82" w:author="Author">
        <w:r w:rsidR="00837401">
          <w:t xml:space="preserve"> fault zone </w:t>
        </w:r>
        <w:r w:rsidR="00965703">
          <w:t>is located</w:t>
        </w:r>
      </w:ins>
      <w:r w:rsidRPr="00673F71">
        <w:t>. This requires the following:</w:t>
      </w:r>
    </w:p>
    <w:p w14:paraId="4FED3571" w14:textId="32CB861C" w:rsidR="005F55EB" w:rsidRPr="00673F71" w:rsidRDefault="005F55EB" w:rsidP="001040E0">
      <w:pPr>
        <w:pStyle w:val="ListBullet3"/>
      </w:pPr>
      <w:r w:rsidRPr="00673F71">
        <w:t xml:space="preserve">Estimate the total length of </w:t>
      </w:r>
      <w:ins w:id="83" w:author="Author">
        <w:r w:rsidR="00D21A25">
          <w:t>non-segregated</w:t>
        </w:r>
      </w:ins>
      <w:r w:rsidRPr="00673F71">
        <w:t xml:space="preserve"> bus duct present in the </w:t>
      </w:r>
      <w:ins w:id="84" w:author="Author">
        <w:r w:rsidR="003D5EF5">
          <w:t xml:space="preserve">bus duct zone </w:t>
        </w:r>
      </w:ins>
      <w:r w:rsidRPr="00673F71">
        <w:t>under analysis.</w:t>
      </w:r>
    </w:p>
    <w:p w14:paraId="5A280E76" w14:textId="2EE3B5A6" w:rsidR="005F55EB" w:rsidRPr="00673F71" w:rsidRDefault="006A0221" w:rsidP="001040E0">
      <w:pPr>
        <w:pStyle w:val="ListBullet3"/>
      </w:pPr>
      <w:r w:rsidRPr="00673F71">
        <w:t>Measuring t</w:t>
      </w:r>
      <w:r w:rsidR="005F55EB" w:rsidRPr="00673F71">
        <w:t xml:space="preserve">he length of duct for which identified targets fall within the bus duct arc fault zone of influence (see </w:t>
      </w:r>
      <w:r w:rsidR="003B44D9">
        <w:t xml:space="preserve">IMC 0609 Appendix F </w:t>
      </w:r>
      <w:r w:rsidR="005F55EB" w:rsidRPr="00673F71">
        <w:t xml:space="preserve">Attachment </w:t>
      </w:r>
      <w:r w:rsidR="005005E4">
        <w:t>3</w:t>
      </w:r>
      <w:r w:rsidR="005005E4" w:rsidRPr="00673F71">
        <w:t xml:space="preserve"> </w:t>
      </w:r>
      <w:r w:rsidR="005F55EB" w:rsidRPr="00673F71">
        <w:t xml:space="preserve">for a discussion of the zone of influence of </w:t>
      </w:r>
      <w:ins w:id="85" w:author="Author">
        <w:r w:rsidR="00D21A25">
          <w:t>non-segregated</w:t>
        </w:r>
      </w:ins>
      <w:r w:rsidR="005F55EB" w:rsidRPr="00673F71">
        <w:t xml:space="preserve"> bus duct HEAFs). If this length is less than 12</w:t>
      </w:r>
      <w:r w:rsidR="00084361">
        <w:t> </w:t>
      </w:r>
      <w:r w:rsidR="005F55EB" w:rsidRPr="00673F71">
        <w:t>ft., a minimum length of 12</w:t>
      </w:r>
      <w:r w:rsidR="00084361">
        <w:t> </w:t>
      </w:r>
      <w:r w:rsidR="005F55EB" w:rsidRPr="00673F71">
        <w:t>ft. should be assumed.</w:t>
      </w:r>
    </w:p>
    <w:p w14:paraId="4A74E038" w14:textId="5BDF2B53" w:rsidR="00685787" w:rsidRPr="00673F71" w:rsidRDefault="00685787" w:rsidP="00135699">
      <w:pPr>
        <w:pStyle w:val="Heading3"/>
        <w:ind w:left="360"/>
      </w:pPr>
      <w:r w:rsidRPr="00673F71">
        <w:t>Air Compressors</w:t>
      </w:r>
    </w:p>
    <w:p w14:paraId="76574794" w14:textId="77777777" w:rsidR="009B0D88" w:rsidRPr="00673F71" w:rsidRDefault="009B0D88" w:rsidP="00673F71">
      <w:pPr>
        <w:widowControl/>
        <w:rPr>
          <w:rFonts w:cs="Arial"/>
          <w:sz w:val="22"/>
          <w:szCs w:val="22"/>
        </w:rPr>
      </w:pPr>
    </w:p>
    <w:p w14:paraId="00CAA96D" w14:textId="0A3D2713" w:rsidR="00685787" w:rsidRPr="00673F71" w:rsidRDefault="00685787" w:rsidP="007F480E">
      <w:pPr>
        <w:pStyle w:val="ListBullet2"/>
      </w:pPr>
      <w:r w:rsidRPr="00673F71">
        <w:t>Do not count air compressors if the drive motor is 5</w:t>
      </w:r>
      <w:r w:rsidR="00084361">
        <w:t> </w:t>
      </w:r>
      <w:r w:rsidRPr="00673F71">
        <w:t>HP or less.</w:t>
      </w:r>
    </w:p>
    <w:p w14:paraId="19067E61" w14:textId="1B8DFC8D" w:rsidR="00685787" w:rsidRPr="00673F71" w:rsidRDefault="00685787" w:rsidP="00135699">
      <w:pPr>
        <w:pStyle w:val="Heading3"/>
        <w:ind w:left="360"/>
      </w:pPr>
      <w:r w:rsidRPr="00673F71">
        <w:lastRenderedPageBreak/>
        <w:t>Batteries</w:t>
      </w:r>
    </w:p>
    <w:p w14:paraId="3F311F8E" w14:textId="77777777" w:rsidR="009B0D88" w:rsidRPr="00673F71" w:rsidRDefault="009B0D88" w:rsidP="007F480E">
      <w:pPr>
        <w:keepNext/>
        <w:widowControl/>
        <w:rPr>
          <w:rFonts w:cs="Arial"/>
          <w:sz w:val="22"/>
          <w:szCs w:val="22"/>
        </w:rPr>
      </w:pPr>
    </w:p>
    <w:p w14:paraId="292B148C" w14:textId="77777777" w:rsidR="00685787" w:rsidRPr="00673F71" w:rsidRDefault="00685787" w:rsidP="007F480E">
      <w:pPr>
        <w:pStyle w:val="ListBullet2"/>
      </w:pPr>
      <w:r w:rsidRPr="00673F71">
        <w:t>Count interconnected banks of batteries.</w:t>
      </w:r>
    </w:p>
    <w:p w14:paraId="74C0195F" w14:textId="0CA1CFAB" w:rsidR="00685787" w:rsidRPr="00673F71" w:rsidRDefault="00685787" w:rsidP="007F480E">
      <w:pPr>
        <w:pStyle w:val="ListBullet2"/>
      </w:pPr>
      <w:r w:rsidRPr="00673F71">
        <w:t>Do not count small batteries (e.g., individual battery cells) associated with back-up power to a small component</w:t>
      </w:r>
      <w:ins w:id="86" w:author="Author">
        <w:r w:rsidR="00B63251">
          <w:t>.</w:t>
        </w:r>
      </w:ins>
    </w:p>
    <w:p w14:paraId="089A3B8A" w14:textId="77777777" w:rsidR="00685787" w:rsidRPr="00673F71" w:rsidRDefault="00685787" w:rsidP="007F480E">
      <w:pPr>
        <w:pStyle w:val="ListBullet2"/>
      </w:pPr>
      <w:r w:rsidRPr="00673F71">
        <w:t>Do not count emergency lighting batteries.</w:t>
      </w:r>
    </w:p>
    <w:p w14:paraId="0E7440CC" w14:textId="6A2FA9E7" w:rsidR="00685787" w:rsidRPr="00673F71" w:rsidRDefault="00685787" w:rsidP="00135699">
      <w:pPr>
        <w:pStyle w:val="Heading3"/>
        <w:ind w:left="360"/>
      </w:pPr>
      <w:r w:rsidRPr="00673F71">
        <w:t>Ventilation Subsystems</w:t>
      </w:r>
    </w:p>
    <w:p w14:paraId="23C16AB0" w14:textId="77777777" w:rsidR="009B0D88" w:rsidRPr="00673F71" w:rsidRDefault="009B0D88" w:rsidP="00673F71">
      <w:pPr>
        <w:widowControl/>
        <w:rPr>
          <w:rFonts w:cs="Arial"/>
          <w:sz w:val="22"/>
          <w:szCs w:val="22"/>
        </w:rPr>
      </w:pPr>
    </w:p>
    <w:p w14:paraId="1CE67A0C" w14:textId="48170821" w:rsidR="00685787" w:rsidRPr="00673F71" w:rsidRDefault="00685787" w:rsidP="00F86518">
      <w:pPr>
        <w:pStyle w:val="ListBullet2"/>
      </w:pPr>
      <w:r w:rsidRPr="00673F71">
        <w:t>Do not count wall</w:t>
      </w:r>
      <w:r w:rsidR="00C26082">
        <w:t>-</w:t>
      </w:r>
      <w:r w:rsidRPr="00673F71">
        <w:t>mounted ventilation fans if the drive motor is 5</w:t>
      </w:r>
      <w:r w:rsidR="003E395E">
        <w:t> </w:t>
      </w:r>
      <w:r w:rsidRPr="00673F71">
        <w:t>HP or less.</w:t>
      </w:r>
    </w:p>
    <w:p w14:paraId="7A017A7B" w14:textId="32B7D14C" w:rsidR="00685787" w:rsidRPr="00673F71" w:rsidRDefault="00685787" w:rsidP="00135699">
      <w:pPr>
        <w:pStyle w:val="Heading3"/>
        <w:ind w:left="360"/>
      </w:pPr>
      <w:r w:rsidRPr="00673F71">
        <w:t>Other Pumps</w:t>
      </w:r>
    </w:p>
    <w:p w14:paraId="33F6E750" w14:textId="77777777" w:rsidR="009B0D88" w:rsidRPr="00673F71" w:rsidRDefault="009B0D88" w:rsidP="00673F71">
      <w:pPr>
        <w:widowControl/>
        <w:rPr>
          <w:rFonts w:cs="Arial"/>
          <w:sz w:val="22"/>
          <w:szCs w:val="22"/>
        </w:rPr>
      </w:pPr>
    </w:p>
    <w:p w14:paraId="25C4C84E" w14:textId="22765595" w:rsidR="00685787" w:rsidRPr="00673F71" w:rsidRDefault="00D755BB" w:rsidP="00F86518">
      <w:pPr>
        <w:pStyle w:val="ListBullet2"/>
      </w:pPr>
      <w:ins w:id="87" w:author="Author">
        <w:r>
          <w:t>Electric pumps are counted as electric motors</w:t>
        </w:r>
        <w:r w:rsidR="00470685">
          <w:t>.</w:t>
        </w:r>
      </w:ins>
    </w:p>
    <w:p w14:paraId="0945297D" w14:textId="3FBFE3C4" w:rsidR="00685787" w:rsidRPr="00673F71" w:rsidRDefault="00470685" w:rsidP="00F86518">
      <w:pPr>
        <w:pStyle w:val="ListBullet2"/>
      </w:pPr>
      <w:ins w:id="88" w:author="Author">
        <w:r>
          <w:t>Diesel engine driven pumps are characterized as oil fires.</w:t>
        </w:r>
      </w:ins>
    </w:p>
    <w:p w14:paraId="0BDF2FE4" w14:textId="47A8064E" w:rsidR="00685787" w:rsidRPr="008A4800" w:rsidRDefault="00685787" w:rsidP="00135699">
      <w:pPr>
        <w:pStyle w:val="Heading3"/>
        <w:ind w:left="360"/>
      </w:pPr>
      <w:r w:rsidRPr="008A4800">
        <w:t>Indoor Dry Transformers</w:t>
      </w:r>
    </w:p>
    <w:p w14:paraId="15294B37" w14:textId="77777777" w:rsidR="009B0D88" w:rsidRPr="00673F71" w:rsidRDefault="009B0D88" w:rsidP="00673F71">
      <w:pPr>
        <w:widowControl/>
        <w:rPr>
          <w:rFonts w:cs="Arial"/>
          <w:sz w:val="22"/>
          <w:szCs w:val="22"/>
        </w:rPr>
      </w:pPr>
    </w:p>
    <w:p w14:paraId="0C3D06F6" w14:textId="27B71E35" w:rsidR="00685787" w:rsidRPr="00673F71" w:rsidRDefault="00685787" w:rsidP="00F86518">
      <w:pPr>
        <w:pStyle w:val="ListBullet2"/>
      </w:pPr>
      <w:r w:rsidRPr="00673F71">
        <w:t xml:space="preserve">Count only transformers that </w:t>
      </w:r>
      <w:ins w:id="89" w:author="Author">
        <w:r w:rsidR="00FF6C22">
          <w:t xml:space="preserve">have a power rating </w:t>
        </w:r>
        <w:r w:rsidR="002F2093">
          <w:t xml:space="preserve">greater than </w:t>
        </w:r>
        <w:r w:rsidR="002E0112">
          <w:t>45</w:t>
        </w:r>
      </w:ins>
      <w:r w:rsidR="003E395E">
        <w:t> </w:t>
      </w:r>
      <w:ins w:id="90" w:author="Author">
        <w:r w:rsidR="002E0112">
          <w:t>kVA</w:t>
        </w:r>
      </w:ins>
      <w:r w:rsidRPr="00673F71">
        <w:t>.</w:t>
      </w:r>
    </w:p>
    <w:p w14:paraId="1C40C9A3" w14:textId="77777777" w:rsidR="00685787" w:rsidRPr="00673F71" w:rsidRDefault="00685787" w:rsidP="00F86518">
      <w:pPr>
        <w:pStyle w:val="ListBullet2"/>
      </w:pPr>
      <w:r w:rsidRPr="00673F71">
        <w:t>Count wall-mounted transformers if they do satisfy other counting criteria.</w:t>
      </w:r>
    </w:p>
    <w:p w14:paraId="7C842384" w14:textId="77777777" w:rsidR="00685787" w:rsidRPr="00673F71" w:rsidRDefault="00685787" w:rsidP="00F86518">
      <w:pPr>
        <w:pStyle w:val="ListBullet2"/>
      </w:pPr>
      <w:r w:rsidRPr="00673F71">
        <w:t>Do not count lighting transformers.</w:t>
      </w:r>
    </w:p>
    <w:p w14:paraId="74536CB8" w14:textId="77777777" w:rsidR="00685787" w:rsidRPr="00673F71" w:rsidRDefault="00685787" w:rsidP="00F86518">
      <w:pPr>
        <w:pStyle w:val="ListBullet2"/>
      </w:pPr>
      <w:r w:rsidRPr="00673F71">
        <w:t>Do not count control power transformers.</w:t>
      </w:r>
    </w:p>
    <w:p w14:paraId="3F7ED318" w14:textId="77777777" w:rsidR="00685787" w:rsidRPr="00673F71" w:rsidRDefault="00685787" w:rsidP="00F86518">
      <w:pPr>
        <w:pStyle w:val="ListBullet2"/>
      </w:pPr>
      <w:r w:rsidRPr="00673F71">
        <w:t>Do not count small transformers integrated as an individual component within a larger electrical panel - these are included as a part of the panel.</w:t>
      </w:r>
    </w:p>
    <w:p w14:paraId="7F750A1E" w14:textId="0712D07E" w:rsidR="00685787" w:rsidRPr="00673F71" w:rsidRDefault="00685787" w:rsidP="00F86518">
      <w:pPr>
        <w:pStyle w:val="ListBullet2"/>
      </w:pPr>
      <w:r w:rsidRPr="00673F71">
        <w:t xml:space="preserve">Battery chargers and inverters are counted as general electrical </w:t>
      </w:r>
      <w:r w:rsidR="00183FEE">
        <w:t>enclosure</w:t>
      </w:r>
      <w:r w:rsidRPr="00673F71">
        <w:t>s.</w:t>
      </w:r>
    </w:p>
    <w:p w14:paraId="7CABFBAC" w14:textId="75EED031" w:rsidR="00685787" w:rsidRPr="00E53B2D" w:rsidRDefault="008526A9" w:rsidP="001B5FBF">
      <w:pPr>
        <w:pStyle w:val="Heading2"/>
      </w:pPr>
      <w:ins w:id="91" w:author="Author">
        <w:r w:rsidRPr="00E53B2D">
          <w:t>0</w:t>
        </w:r>
        <w:r w:rsidR="0007215A">
          <w:t>2</w:t>
        </w:r>
        <w:r w:rsidRPr="00E53B2D">
          <w:t>.03</w:t>
        </w:r>
        <w:r w:rsidR="00832368" w:rsidRPr="00E53B2D">
          <w:tab/>
        </w:r>
      </w:ins>
      <w:r w:rsidR="7F4BD3A3" w:rsidRPr="00E53B2D">
        <w:t xml:space="preserve">Likelihood Ratings for </w:t>
      </w:r>
      <w:r w:rsidR="3E4585CE" w:rsidRPr="00E53B2D">
        <w:t>Thermoplastic</w:t>
      </w:r>
      <w:r w:rsidR="7F4BD3A3" w:rsidRPr="00E53B2D">
        <w:t xml:space="preserve"> Cables</w:t>
      </w:r>
    </w:p>
    <w:p w14:paraId="6CE2E99F" w14:textId="751F43B1" w:rsidR="00F70E19" w:rsidRPr="00673F71" w:rsidRDefault="00685787" w:rsidP="00F86518">
      <w:pPr>
        <w:pStyle w:val="ListBullet2"/>
      </w:pPr>
      <w:r w:rsidRPr="00673F71">
        <w:rPr>
          <w:bCs/>
        </w:rPr>
        <w:t>Low</w:t>
      </w:r>
      <w:r w:rsidRPr="00673F71">
        <w:t xml:space="preserve"> - used for areas that have a few cable trays that are generally less than half full. For example, this level may be used for a fire area where there are four vertical cables attached to one wall and each cable tray carries no more than 10 cables. Areas that will typically be assigned a low cable loading include pump rooms.</w:t>
      </w:r>
    </w:p>
    <w:p w14:paraId="58296794" w14:textId="59B679D3" w:rsidR="00685787" w:rsidRPr="00673F71" w:rsidRDefault="00685787" w:rsidP="00F86518">
      <w:pPr>
        <w:pStyle w:val="ListBullet2"/>
      </w:pPr>
      <w:r w:rsidRPr="00673F71">
        <w:rPr>
          <w:bCs/>
        </w:rPr>
        <w:t>Medium</w:t>
      </w:r>
      <w:r w:rsidRPr="00673F71">
        <w:t xml:space="preserve"> - used for areas that have several cable trays that are generally more than half full. For example, this level may be used for a fire area where there are four vertical cable trays attached to one wall and all four trays carry large number of cables. Typical rooms that will likely be assigned a medium cable load are areas such as a switchgear room.</w:t>
      </w:r>
    </w:p>
    <w:p w14:paraId="47778B7B" w14:textId="77777777" w:rsidR="00685787" w:rsidRPr="00673F71" w:rsidRDefault="00685787" w:rsidP="00F86518">
      <w:pPr>
        <w:pStyle w:val="ListBullet2"/>
      </w:pPr>
      <w:r w:rsidRPr="00673F71">
        <w:rPr>
          <w:bCs/>
        </w:rPr>
        <w:t>High</w:t>
      </w:r>
      <w:r w:rsidRPr="00673F71">
        <w:t xml:space="preserve"> - used for areas that have a large concentration of cable trays (e.g., the cable spreading room, cable vaults, cable tunnels, other areas used for general routing of cables).</w:t>
      </w:r>
    </w:p>
    <w:p w14:paraId="2E304B46" w14:textId="1B2E6B98" w:rsidR="00685787" w:rsidRPr="00673F71" w:rsidRDefault="00685787" w:rsidP="00885B51">
      <w:pPr>
        <w:pStyle w:val="BodyText"/>
        <w:ind w:left="360"/>
      </w:pPr>
      <w:r w:rsidRPr="00673F71">
        <w:t xml:space="preserve">For those plant areas where the only cables that are not enclosed are small sections of cables (i.e., a few feet long) that provide the power to the electrical equipment in the plant area, it may be assumed that cables have no contribution to the fire frequency of the area. For example, the room where a residual heat removal pump is located may contain no cables except for a </w:t>
      </w:r>
      <w:r w:rsidR="00F70E19" w:rsidRPr="00673F71">
        <w:t>3-foot</w:t>
      </w:r>
      <w:r w:rsidRPr="00673F71">
        <w:t xml:space="preserve"> length of a power cable between the pump motor and the floor.</w:t>
      </w:r>
    </w:p>
    <w:p w14:paraId="496C8ABF" w14:textId="40E350AD" w:rsidR="00685787" w:rsidRPr="00673F71" w:rsidRDefault="00685787" w:rsidP="00885B51">
      <w:pPr>
        <w:pStyle w:val="BodyText"/>
        <w:ind w:left="360"/>
      </w:pPr>
      <w:r w:rsidRPr="00673F71">
        <w:t>Most cable trays have ladder</w:t>
      </w:r>
      <w:r w:rsidRPr="00673F71">
        <w:noBreakHyphen/>
        <w:t xml:space="preserve">type construction and are therefore open on both sides. Some trays may have a solid bottom or a sheet metal cover on top or both (i.e., solid bottom and sheet metal cover). In the latter case, the trays are not hermetically sealed. Therefore, a fire inside the cable tray may impact other adjacent cables. The analyst may elect to include </w:t>
      </w:r>
      <w:r w:rsidRPr="00673F71">
        <w:lastRenderedPageBreak/>
        <w:t xml:space="preserve">such fully enclosed cable trays in the fire frequency calculation. However, some cable trays may be fully wrapped or boxed in a </w:t>
      </w:r>
      <w:ins w:id="92" w:author="Author">
        <w:r w:rsidR="00CF1FF5" w:rsidRPr="00673F71">
          <w:t>fire-retardant</w:t>
        </w:r>
      </w:ins>
      <w:r w:rsidRPr="00673F71">
        <w:t xml:space="preserve"> material and construction. For such cases, the analyst may ignore the influence of those cable trays on the fire frequency.</w:t>
      </w:r>
    </w:p>
    <w:p w14:paraId="610B5CA9" w14:textId="0CDBC2DC" w:rsidR="00685787" w:rsidRPr="00E53B2D" w:rsidRDefault="00832368" w:rsidP="00F86518">
      <w:pPr>
        <w:pStyle w:val="Heading2"/>
      </w:pPr>
      <w:ins w:id="93" w:author="Author">
        <w:r w:rsidRPr="00E53B2D">
          <w:t>0</w:t>
        </w:r>
        <w:r w:rsidR="0007215A">
          <w:t>2</w:t>
        </w:r>
        <w:r w:rsidRPr="00E53B2D">
          <w:t>.04</w:t>
        </w:r>
        <w:r w:rsidRPr="00E53B2D">
          <w:tab/>
        </w:r>
      </w:ins>
      <w:r w:rsidR="00685787" w:rsidRPr="00E53B2D">
        <w:t>Likelihood Ratings for Transients</w:t>
      </w:r>
      <w:r w:rsidR="00731471" w:rsidRPr="00E53B2D">
        <w:t xml:space="preserve"> (see FAQ 12-0064 for additional details)</w:t>
      </w:r>
    </w:p>
    <w:p w14:paraId="0BEEAB98" w14:textId="454AD7C8" w:rsidR="00685787" w:rsidRPr="00673F71" w:rsidRDefault="00685787" w:rsidP="00885B51">
      <w:pPr>
        <w:pStyle w:val="BodyText"/>
        <w:ind w:left="360"/>
      </w:pPr>
      <w:r w:rsidRPr="00673F71">
        <w:t>Criteria for assigning a relative transient fire likelihood rating focus on the following factors:</w:t>
      </w:r>
    </w:p>
    <w:p w14:paraId="5E39A4C8" w14:textId="77777777" w:rsidR="00685787" w:rsidRPr="00673F71" w:rsidRDefault="00685787" w:rsidP="00F86518">
      <w:pPr>
        <w:pStyle w:val="ListBullet2"/>
      </w:pPr>
      <w:r w:rsidRPr="00673F71">
        <w:t>Extent of general plant personnel traffic passing through an area - higher traffic tends to be indicative of a higher likelihood rating.</w:t>
      </w:r>
    </w:p>
    <w:p w14:paraId="64738032" w14:textId="66D4E6D0" w:rsidR="00685787" w:rsidRPr="00673F71" w:rsidRDefault="00685787" w:rsidP="00F86518">
      <w:pPr>
        <w:pStyle w:val="ListBullet3"/>
      </w:pPr>
      <w:r w:rsidRPr="00673F71">
        <w:t>Exception: a roving fire watch or routine security patrols passing through an area will not be taken as indicative of a higher transient fire likelihood.</w:t>
      </w:r>
    </w:p>
    <w:p w14:paraId="3E09DB73" w14:textId="4FDB8D8F" w:rsidR="00685787" w:rsidRPr="00673F71" w:rsidRDefault="00685787" w:rsidP="00F86518">
      <w:pPr>
        <w:pStyle w:val="ListBullet2"/>
      </w:pPr>
      <w:r w:rsidRPr="00673F71">
        <w:t xml:space="preserve">Normal occupancy during at-power operations - higher occupancy levels and rates </w:t>
      </w:r>
      <w:r w:rsidR="009D7CE4" w:rsidRPr="00673F71">
        <w:t xml:space="preserve">are </w:t>
      </w:r>
      <w:r w:rsidRPr="00673F71">
        <w:t>taken as indicative of a higher likelihood rating.</w:t>
      </w:r>
    </w:p>
    <w:p w14:paraId="1B34AA17" w14:textId="10A79B33" w:rsidR="00685787" w:rsidRPr="00673F71" w:rsidRDefault="00685787" w:rsidP="00F86518">
      <w:pPr>
        <w:pStyle w:val="ListBullet3"/>
      </w:pPr>
      <w:r w:rsidRPr="00673F71">
        <w:t>Exception:</w:t>
      </w:r>
      <w:r w:rsidR="006E7C36" w:rsidRPr="00673F71">
        <w:t xml:space="preserve"> </w:t>
      </w:r>
      <w:r w:rsidRPr="00673F71">
        <w:t>continuous occupancy of the main control room will not be taken as indicative of a higher transient fire likelihood because extraordinary vigilance is expected for this fire area.</w:t>
      </w:r>
    </w:p>
    <w:p w14:paraId="4E6DE9A1" w14:textId="08F99AA5" w:rsidR="00685787" w:rsidRPr="00673F71" w:rsidRDefault="00685787" w:rsidP="00F86518">
      <w:pPr>
        <w:pStyle w:val="ListBullet3"/>
      </w:pPr>
      <w:r w:rsidRPr="00673F71">
        <w:t>Exception: a continuous fire watch in a fire area will not be taken as indicative of a hi</w:t>
      </w:r>
      <w:r w:rsidR="00DC1EF4" w:rsidRPr="00673F71">
        <w:t>gher transient fire likelihood.</w:t>
      </w:r>
    </w:p>
    <w:p w14:paraId="69A8A4F2" w14:textId="77777777" w:rsidR="00685787" w:rsidRPr="00673F71" w:rsidRDefault="00685787" w:rsidP="00F86518">
      <w:pPr>
        <w:pStyle w:val="ListBullet2"/>
      </w:pPr>
      <w:r w:rsidRPr="00673F71">
        <w:t>The frequency of maintenance activities undertaken in the area - maintenance activities may introduce transient fuels and/or ignition sources and increases the likelihood rating.</w:t>
      </w:r>
    </w:p>
    <w:p w14:paraId="05CCC17E" w14:textId="6AAE585F" w:rsidR="00685787" w:rsidRPr="00673F71" w:rsidRDefault="00685787" w:rsidP="00F86518">
      <w:pPr>
        <w:pStyle w:val="ListBullet2"/>
      </w:pPr>
      <w:r w:rsidRPr="00673F71">
        <w:t xml:space="preserve">Storage practices for transient materials - areas will be assigned a higher likelihood rating if, by plant practice, they are </w:t>
      </w:r>
      <w:r w:rsidR="007B2AAC" w:rsidRPr="00673F71">
        <w:t>used</w:t>
      </w:r>
      <w:r w:rsidRPr="00673F71">
        <w:t xml:space="preserve"> to store transient materials such as trash, maintenance materials, flammable liquids, packing materials, etc., or to stage materials in anticipation of an outage or other maintenance activity. Storage may be occasional and temporary (generally indicative of a medium rating) or continuous (generally indicative of a high rating).</w:t>
      </w:r>
    </w:p>
    <w:p w14:paraId="1B27AFA1" w14:textId="77777777" w:rsidR="00685787" w:rsidRPr="00673F71" w:rsidRDefault="00685787" w:rsidP="00F86518">
      <w:pPr>
        <w:pStyle w:val="ListBullet2"/>
      </w:pPr>
      <w:r w:rsidRPr="00673F71">
        <w:t>Restrictions imposed by administrative controls - less restrictive combustible materials and/or activity-related administrative controls are taken as indicative of a higher transient fire likelihood.</w:t>
      </w:r>
    </w:p>
    <w:p w14:paraId="20B846F4" w14:textId="77777777" w:rsidR="00685787" w:rsidRPr="00673F71" w:rsidRDefault="00685787" w:rsidP="00885B51">
      <w:pPr>
        <w:pStyle w:val="BodyText"/>
        <w:ind w:left="360"/>
      </w:pPr>
      <w:r w:rsidRPr="00673F71">
        <w:t>Given these factors, the relative transient fire likelihood rating is assigned as follows:</w:t>
      </w:r>
    </w:p>
    <w:p w14:paraId="5886BFC1" w14:textId="194C3DA2" w:rsidR="00685787" w:rsidRPr="00673F71" w:rsidRDefault="00685787" w:rsidP="00F86518">
      <w:pPr>
        <w:pStyle w:val="ListBullet2"/>
      </w:pPr>
      <w:r w:rsidRPr="00673F71">
        <w:rPr>
          <w:bCs/>
        </w:rPr>
        <w:t>Low</w:t>
      </w:r>
      <w:r w:rsidRPr="00673F71">
        <w:t xml:space="preserve"> - applies to fire areas that are normally closed for any type of traffic, are not visited often (no more than once per week), are not occupied during normal plant operations, and where maintenance activities would generally be disallowed during normal at-power plant operations. Furthermore, the fire area is subject to administrative controls that disallow leaving transient fuel sources unattended in the area (e.g.:</w:t>
      </w:r>
      <w:r w:rsidR="006E7C36" w:rsidRPr="00673F71">
        <w:t xml:space="preserve"> </w:t>
      </w:r>
      <w:r w:rsidRPr="00673F71">
        <w:t>no storage of transient materials is allowed; maintenance materials may not be left unattended). Examples:</w:t>
      </w:r>
    </w:p>
    <w:p w14:paraId="44772308" w14:textId="77777777" w:rsidR="00DC1EF4" w:rsidRPr="00673F71" w:rsidRDefault="00685787" w:rsidP="00F86518">
      <w:pPr>
        <w:pStyle w:val="ListBullet3"/>
      </w:pPr>
      <w:r w:rsidRPr="00673F71">
        <w:t>Pipe tunnels that contain nothing but pipes, that are accessible but are not generally visited by plant personnel can be regarded as "low" transient combustible level areas.</w:t>
      </w:r>
    </w:p>
    <w:p w14:paraId="2987D488" w14:textId="1CE52D5F" w:rsidR="00685787" w:rsidRPr="00673F71" w:rsidRDefault="00685787" w:rsidP="00F86518">
      <w:pPr>
        <w:pStyle w:val="ListBullet3"/>
      </w:pPr>
      <w:r w:rsidRPr="00673F71">
        <w:t>Low can also be assigned to a cable spreading room with cables only assuming that access to the room is strictly controlled and administrative controls are in place as described above. Low may also apply to other similar areas such as cable vault and tunnel areas.</w:t>
      </w:r>
    </w:p>
    <w:p w14:paraId="5AF12B17" w14:textId="77777777" w:rsidR="00685787" w:rsidRPr="00673F71" w:rsidRDefault="00685787" w:rsidP="00F86518">
      <w:pPr>
        <w:pStyle w:val="ListBullet3"/>
      </w:pPr>
      <w:r w:rsidRPr="00673F71">
        <w:lastRenderedPageBreak/>
        <w:t>Low will generally apply to main control rooms.</w:t>
      </w:r>
    </w:p>
    <w:p w14:paraId="710EE858" w14:textId="77777777" w:rsidR="00685787" w:rsidRPr="00673F71" w:rsidRDefault="00685787" w:rsidP="00F86518">
      <w:pPr>
        <w:pStyle w:val="ListBullet3"/>
      </w:pPr>
      <w:r w:rsidRPr="00673F71">
        <w:t>Low will generally apply to the containment structure.</w:t>
      </w:r>
    </w:p>
    <w:p w14:paraId="63F473C0" w14:textId="326E876A" w:rsidR="00685787" w:rsidRPr="00673F71" w:rsidRDefault="00685787" w:rsidP="00F86518">
      <w:pPr>
        <w:pStyle w:val="ListBullet2"/>
      </w:pPr>
      <w:r w:rsidRPr="00673F71">
        <w:rPr>
          <w:bCs/>
        </w:rPr>
        <w:t>Medium</w:t>
      </w:r>
      <w:r w:rsidRPr="00673F71">
        <w:t xml:space="preserve"> - used for areas that either have occasional to frequent foot traffic (no more than once per shift and the area is not a regular access/transit pathway) or are occasionally, but not continuously, occupied during normal plant operations. Modest storage of transients may be allowed. Medium would also apply to a fire area where maintenance activities are allowed during at-power plant operation, but these activities are subject to strict administrative controls such as activity-specific permit and/or combustible controls program, </w:t>
      </w:r>
      <w:r w:rsidRPr="00673F71">
        <w:rPr>
          <w:u w:val="single"/>
        </w:rPr>
        <w:t>and</w:t>
      </w:r>
      <w:r w:rsidRPr="00673F71">
        <w:t xml:space="preserve"> are a relatively rare occurrence (e.g., not more than once per operating year). Examples:</w:t>
      </w:r>
    </w:p>
    <w:p w14:paraId="3409694A" w14:textId="554DADB8" w:rsidR="00685787" w:rsidRPr="00673F71" w:rsidRDefault="00685787" w:rsidP="00F86518">
      <w:pPr>
        <w:pStyle w:val="ListBullet3"/>
      </w:pPr>
      <w:r w:rsidRPr="00673F71">
        <w:t>A fire area that is not normally locked but is not used as a passage to other parts of the plant may be regarded as "medium" transient combustible level area. A DC Power distribution panel room at the end of a corridor can be regarded as such a room.</w:t>
      </w:r>
    </w:p>
    <w:p w14:paraId="6818FBDF" w14:textId="77777777" w:rsidR="00685787" w:rsidRPr="00673F71" w:rsidRDefault="00685787" w:rsidP="00F86518">
      <w:pPr>
        <w:pStyle w:val="ListBullet3"/>
      </w:pPr>
      <w:r w:rsidRPr="00673F71">
        <w:t>The room is not locked, but only a few plant personnel may enter the room once or twice per shift.</w:t>
      </w:r>
    </w:p>
    <w:p w14:paraId="21837880" w14:textId="77777777" w:rsidR="00685787" w:rsidRPr="00673F71" w:rsidRDefault="00685787" w:rsidP="00F86518">
      <w:pPr>
        <w:pStyle w:val="ListBullet3"/>
      </w:pPr>
      <w:r w:rsidRPr="00673F71">
        <w:t>Normal plant operations may, infrequently, involve plant personnel occupying the area for up to several hours.</w:t>
      </w:r>
    </w:p>
    <w:p w14:paraId="4BB27BD9" w14:textId="77777777" w:rsidR="00685787" w:rsidRPr="00673F71" w:rsidRDefault="00685787" w:rsidP="00F86518">
      <w:pPr>
        <w:pStyle w:val="ListBullet3"/>
      </w:pPr>
      <w:r w:rsidRPr="00673F71">
        <w:t>Medium can also be assigned to a cable spreading room that contains components other than cables.</w:t>
      </w:r>
    </w:p>
    <w:p w14:paraId="19461A43" w14:textId="200E5F3C" w:rsidR="00685787" w:rsidRPr="00673F71" w:rsidRDefault="00685787" w:rsidP="00F86518">
      <w:pPr>
        <w:pStyle w:val="ListBullet3"/>
      </w:pPr>
      <w:r w:rsidRPr="00673F71">
        <w:t>Items may be stored in the room on a temporary basis, for example, to conduct repair work on equipment nearby. Such storage should be infrequent rather than routine.</w:t>
      </w:r>
    </w:p>
    <w:p w14:paraId="316A3B6E" w14:textId="29C649A1" w:rsidR="00685787" w:rsidRPr="00673F71" w:rsidRDefault="00685787" w:rsidP="00F86518">
      <w:pPr>
        <w:pStyle w:val="ListBullet3"/>
      </w:pPr>
      <w:r w:rsidRPr="00673F71">
        <w:t>Repair/maintenance work that may result in introduction of transient fuels or ignition sources (e.g., pump oil change-out activities or routine maintenance on motor bearings) is relatively common (e.g., two or more times per year) while the plant is at</w:t>
      </w:r>
      <w:r w:rsidR="00264B33">
        <w:t>-</w:t>
      </w:r>
      <w:r w:rsidRPr="00673F71">
        <w:t>power.</w:t>
      </w:r>
    </w:p>
    <w:p w14:paraId="5376C28D" w14:textId="77777777" w:rsidR="00685787" w:rsidRPr="00673F71" w:rsidRDefault="00685787" w:rsidP="00F86518">
      <w:pPr>
        <w:pStyle w:val="ListBullet3"/>
      </w:pPr>
      <w:r w:rsidRPr="00673F71">
        <w:t>Most pump rooms and areas within the Reactor Building or Auxiliary Building would likely fall into this category (case specific exceptions are possible).</w:t>
      </w:r>
    </w:p>
    <w:p w14:paraId="0E128207" w14:textId="77777777" w:rsidR="00685787" w:rsidRPr="00673F71" w:rsidRDefault="00685787" w:rsidP="00F86518">
      <w:pPr>
        <w:pStyle w:val="ListBullet3"/>
      </w:pPr>
      <w:r w:rsidRPr="00673F71">
        <w:t>Most switchgear rooms would typically be ranked medium.</w:t>
      </w:r>
    </w:p>
    <w:p w14:paraId="7713021C" w14:textId="77777777" w:rsidR="00685787" w:rsidRPr="00673F71" w:rsidRDefault="00685787" w:rsidP="00F86518">
      <w:pPr>
        <w:pStyle w:val="ListBullet3"/>
      </w:pPr>
      <w:r w:rsidRPr="00673F71">
        <w:t>Batteries rooms would generally be ranked medium depending on the frequency of battery maintenance activities.</w:t>
      </w:r>
    </w:p>
    <w:p w14:paraId="2F44D586" w14:textId="62685025" w:rsidR="00685787" w:rsidRPr="00673F71" w:rsidRDefault="00685787" w:rsidP="00F86518">
      <w:pPr>
        <w:pStyle w:val="ListBullet2"/>
      </w:pPr>
      <w:r w:rsidRPr="00673F71">
        <w:rPr>
          <w:bCs/>
        </w:rPr>
        <w:t>High</w:t>
      </w:r>
      <w:r w:rsidRPr="00673F71">
        <w:t xml:space="preserve"> - used for areas that have heavy foot traffic, are frequently or continuously occupied, where transient items are typically stored, where plant refuse is routinely gathered in substantive quantities for eventual collection, where ignition sources are often brought into the area, and/or where maintenance activities during normal operation are relatively common. Examples:</w:t>
      </w:r>
    </w:p>
    <w:p w14:paraId="7EC03823" w14:textId="1A69D67F" w:rsidR="00685787" w:rsidRPr="00673F71" w:rsidRDefault="00685787" w:rsidP="00F86518">
      <w:pPr>
        <w:pStyle w:val="ListBullet3"/>
      </w:pPr>
      <w:r w:rsidRPr="00673F71">
        <w:t xml:space="preserve">Those parts of a power plant with characteristics </w:t>
      </w:r>
      <w:proofErr w:type="gramStart"/>
      <w:r w:rsidRPr="00673F71">
        <w:t>similar to</w:t>
      </w:r>
      <w:proofErr w:type="gramEnd"/>
      <w:r w:rsidRPr="00673F71">
        <w:t xml:space="preserve"> an office can be regarded as "high". In such an area, personnel are present for a large fraction of the time. Paper based items (i.e., letters, reports, computer printouts, etc.) are brought in and maintained in the area. Small electrical tools or appliances (e.g., hot plates, portable heaters, microwave ovens, </w:t>
      </w:r>
      <w:r w:rsidR="007B2AAC" w:rsidRPr="00673F71">
        <w:t>and coffee</w:t>
      </w:r>
      <w:r w:rsidRPr="00673F71">
        <w:t xml:space="preserve"> pots) may be used in the area once every few weeks or more frequently. Health physics access control areas, break room areas, any area used for food preparation, and security stations are examples. Note that this category is not intended to apply to the main control room </w:t>
      </w:r>
      <w:ins w:id="94" w:author="Author">
        <w:r w:rsidR="00CF1FF5" w:rsidRPr="00673F71">
          <w:t>itself but</w:t>
        </w:r>
      </w:ins>
      <w:r w:rsidRPr="00673F71">
        <w:t xml:space="preserve"> may apply to kitchen or security areas associated with or adjacent to the main control room.</w:t>
      </w:r>
    </w:p>
    <w:p w14:paraId="2F369B57" w14:textId="77777777" w:rsidR="00685787" w:rsidRPr="00673F71" w:rsidRDefault="00685787" w:rsidP="00F86518">
      <w:pPr>
        <w:pStyle w:val="ListBullet3"/>
      </w:pPr>
      <w:r w:rsidRPr="00673F71">
        <w:t>Any area where smoking is not prohibited or where there is evidence of smoking.</w:t>
      </w:r>
    </w:p>
    <w:p w14:paraId="5CF21F90" w14:textId="77777777" w:rsidR="00685787" w:rsidRPr="00673F71" w:rsidRDefault="00685787" w:rsidP="00F86518">
      <w:pPr>
        <w:pStyle w:val="ListBullet3"/>
      </w:pPr>
      <w:r w:rsidRPr="00673F71">
        <w:lastRenderedPageBreak/>
        <w:t>An area with an open trash can that routinely contains substantive quantities of general trash.</w:t>
      </w:r>
    </w:p>
    <w:p w14:paraId="4FB1B1AD" w14:textId="77777777" w:rsidR="00685787" w:rsidRPr="00673F71" w:rsidRDefault="00685787" w:rsidP="00F86518">
      <w:pPr>
        <w:pStyle w:val="ListBullet3"/>
      </w:pPr>
      <w:r w:rsidRPr="00673F71">
        <w:t>An area where rad protection gear (e.g., jump suits, gloves, boots, etc.) are stored or collected including turn-out/change-out areas.</w:t>
      </w:r>
    </w:p>
    <w:p w14:paraId="6EFA15EF" w14:textId="77777777" w:rsidR="00685787" w:rsidRPr="00673F71" w:rsidRDefault="00685787" w:rsidP="00F86518">
      <w:pPr>
        <w:pStyle w:val="ListBullet3"/>
      </w:pPr>
      <w:r w:rsidRPr="00673F71">
        <w:t>Any area used for the storage (permanent or temporary) of flammable or combustible fluids.</w:t>
      </w:r>
    </w:p>
    <w:p w14:paraId="0B2854BC" w14:textId="77777777" w:rsidR="00685787" w:rsidRPr="00673F71" w:rsidRDefault="00685787" w:rsidP="00F86518">
      <w:pPr>
        <w:pStyle w:val="ListBullet3"/>
      </w:pPr>
      <w:r w:rsidRPr="00673F71">
        <w:t>A staging area where items are repaired or constructed before they are taken to other parts of the plant for installation.</w:t>
      </w:r>
    </w:p>
    <w:p w14:paraId="25475AC8" w14:textId="77777777" w:rsidR="00685787" w:rsidRPr="00673F71" w:rsidRDefault="00685787" w:rsidP="00F86518">
      <w:pPr>
        <w:pStyle w:val="ListBullet3"/>
      </w:pPr>
      <w:r w:rsidRPr="00673F71">
        <w:t>An area where materials are pre-staged in anticipation of a planned outage.</w:t>
      </w:r>
    </w:p>
    <w:p w14:paraId="6D436E74" w14:textId="77777777" w:rsidR="00685787" w:rsidRPr="00673F71" w:rsidRDefault="00685787" w:rsidP="00F86518">
      <w:pPr>
        <w:pStyle w:val="ListBullet3"/>
      </w:pPr>
      <w:r w:rsidRPr="00673F71">
        <w:t>A truck loading and unloading bay.</w:t>
      </w:r>
    </w:p>
    <w:p w14:paraId="4EF14623" w14:textId="73E47859" w:rsidR="00685787" w:rsidRPr="00673F71" w:rsidRDefault="00685787" w:rsidP="00F86518">
      <w:pPr>
        <w:pStyle w:val="ListBullet3"/>
      </w:pPr>
      <w:r w:rsidRPr="00673F71">
        <w:t xml:space="preserve">An area where hot work is relatively common during at-power plant </w:t>
      </w:r>
      <w:r w:rsidR="00CF1FF5" w:rsidRPr="00673F71">
        <w:t>operations but</w:t>
      </w:r>
      <w:r w:rsidR="009D7CE4" w:rsidRPr="00673F71">
        <w:t xml:space="preserve"> is not subject to a continuous fire watch</w:t>
      </w:r>
      <w:r w:rsidRPr="00673F71">
        <w:t>.</w:t>
      </w:r>
    </w:p>
    <w:p w14:paraId="191C7912" w14:textId="77777777" w:rsidR="00685787" w:rsidRPr="00673F71" w:rsidRDefault="00685787" w:rsidP="00F86518">
      <w:pPr>
        <w:pStyle w:val="ListBullet3"/>
      </w:pPr>
      <w:r w:rsidRPr="00673F71">
        <w:t>For most plants, areas within the turbine building, service building, diesel generator rooms, intake structure, and rad waste areas would typically be categorized as high for transient combustible fire potential.</w:t>
      </w:r>
    </w:p>
    <w:p w14:paraId="3D00940C" w14:textId="39BB352C" w:rsidR="00685787" w:rsidRPr="00E53B2D" w:rsidRDefault="001F2282" w:rsidP="00047C93">
      <w:pPr>
        <w:pStyle w:val="Heading2"/>
      </w:pPr>
      <w:ins w:id="95" w:author="Author">
        <w:r w:rsidRPr="00E53B2D">
          <w:t>0</w:t>
        </w:r>
        <w:r w:rsidR="00F04068">
          <w:t>2</w:t>
        </w:r>
        <w:r w:rsidRPr="00E53B2D">
          <w:t>.05</w:t>
        </w:r>
        <w:r w:rsidRPr="00E53B2D">
          <w:tab/>
        </w:r>
      </w:ins>
      <w:r w:rsidR="00685787" w:rsidRPr="00E53B2D">
        <w:t>Likelihood Ratings for Hot Work</w:t>
      </w:r>
      <w:r w:rsidR="00731471" w:rsidRPr="00E53B2D">
        <w:t xml:space="preserve"> (see FAQ 12-0064 for additional details)</w:t>
      </w:r>
    </w:p>
    <w:p w14:paraId="5A3C67F3" w14:textId="3CFE3C8A" w:rsidR="00685787" w:rsidRPr="00673F71" w:rsidRDefault="00685787" w:rsidP="00885B51">
      <w:pPr>
        <w:pStyle w:val="BodyText"/>
        <w:ind w:left="360"/>
      </w:pPr>
      <w:r w:rsidRPr="00673F71">
        <w:t xml:space="preserve">As a starting point, the same likelihood rating assigned to the fire area for transient fires is also used as the hot work fire likelihood rating. </w:t>
      </w:r>
      <w:r w:rsidR="007B2AAC" w:rsidRPr="00673F71">
        <w:t>However, plant specific conditions may be considered if such information is readily available, and an alternate hot work likelihood rating may be assigned as appropriate.</w:t>
      </w:r>
    </w:p>
    <w:p w14:paraId="18782D33" w14:textId="77777777" w:rsidR="00685787" w:rsidRPr="00673F71" w:rsidRDefault="00685787" w:rsidP="00885B51">
      <w:pPr>
        <w:pStyle w:val="BodyText"/>
        <w:ind w:left="360"/>
      </w:pPr>
      <w:r w:rsidRPr="00673F71">
        <w:t>The hot work fire likelihood ratings are representative of the following conditions:</w:t>
      </w:r>
    </w:p>
    <w:p w14:paraId="556AC083" w14:textId="77777777" w:rsidR="00685787" w:rsidRPr="00673F71" w:rsidRDefault="00685787" w:rsidP="00F86518">
      <w:pPr>
        <w:pStyle w:val="ListBullet2"/>
      </w:pPr>
      <w:r w:rsidRPr="00673F71">
        <w:rPr>
          <w:bCs/>
        </w:rPr>
        <w:t>Low</w:t>
      </w:r>
      <w:r w:rsidRPr="00673F71">
        <w:t xml:space="preserve"> - fire areas where hot work is precluded during at-power plant operations.</w:t>
      </w:r>
    </w:p>
    <w:p w14:paraId="7B684A43" w14:textId="223F01E7" w:rsidR="00685787" w:rsidRPr="00673F71" w:rsidRDefault="00685787" w:rsidP="00F86518">
      <w:pPr>
        <w:pStyle w:val="ListBullet2"/>
      </w:pPr>
      <w:r w:rsidRPr="00673F71">
        <w:rPr>
          <w:bCs/>
        </w:rPr>
        <w:t>Medium</w:t>
      </w:r>
      <w:r w:rsidRPr="00673F71">
        <w:t xml:space="preserve"> - fire areas where hot work activities might be undertaken during at-power </w:t>
      </w:r>
      <w:r w:rsidR="00CF1FF5" w:rsidRPr="00673F71">
        <w:t>operation but</w:t>
      </w:r>
      <w:r w:rsidRPr="00673F71">
        <w:t xml:space="preserve"> would only be expected to occur only rarely (e.g., on the order of once per operating year).</w:t>
      </w:r>
    </w:p>
    <w:p w14:paraId="6AF5E306" w14:textId="5EE271AC" w:rsidR="00685787" w:rsidRPr="00673F71" w:rsidRDefault="00685787" w:rsidP="00F86518">
      <w:pPr>
        <w:pStyle w:val="ListBullet2"/>
      </w:pPr>
      <w:r w:rsidRPr="00673F71">
        <w:rPr>
          <w:bCs/>
        </w:rPr>
        <w:t>High</w:t>
      </w:r>
      <w:r w:rsidRPr="00673F71">
        <w:t xml:space="preserve"> - fire areas where hot work activities are allowed and likely to occur during at-power operation (e.g., on the order of two or more times per operating year).</w:t>
      </w:r>
    </w:p>
    <w:p w14:paraId="5E545CF8" w14:textId="5A5A709C" w:rsidR="00685787" w:rsidRPr="00673F71" w:rsidRDefault="00685787" w:rsidP="00885B51">
      <w:pPr>
        <w:pStyle w:val="BodyText"/>
        <w:ind w:left="360"/>
      </w:pPr>
      <w:r w:rsidRPr="00673F71">
        <w:t>Note that the above rating categories presume that all hot work activities within the plant would be subject to administrative controls (e.g., hot work permit programs and fire watches) regardless of their location.</w:t>
      </w:r>
    </w:p>
    <w:p w14:paraId="10747D19" w14:textId="3633CB80" w:rsidR="00F40750" w:rsidRPr="00AB3626" w:rsidRDefault="001F2282" w:rsidP="00047C93">
      <w:pPr>
        <w:pStyle w:val="Heading2"/>
      </w:pPr>
      <w:ins w:id="96" w:author="Author">
        <w:r w:rsidRPr="00AB3626">
          <w:t>0</w:t>
        </w:r>
        <w:r w:rsidR="0007215A">
          <w:t>2</w:t>
        </w:r>
        <w:r w:rsidRPr="00AB3626">
          <w:t>.06</w:t>
        </w:r>
        <w:r w:rsidRPr="00AB3626">
          <w:tab/>
        </w:r>
      </w:ins>
      <w:r w:rsidR="00F40750" w:rsidRPr="00AB3626">
        <w:t>Ignition Sources that Require Total Plant-Wide Unit Count Estimates</w:t>
      </w:r>
    </w:p>
    <w:p w14:paraId="119B598B" w14:textId="1162857C" w:rsidR="00F40750" w:rsidRPr="00673F71" w:rsidRDefault="00F40750" w:rsidP="00885B51">
      <w:pPr>
        <w:pStyle w:val="BodyText"/>
        <w:ind w:left="360"/>
      </w:pPr>
      <w:r w:rsidRPr="00673F71">
        <w:t xml:space="preserve">The following ignition sources require a </w:t>
      </w:r>
      <w:ins w:id="97" w:author="Author">
        <w:r w:rsidR="00004BA3">
          <w:t xml:space="preserve">zone-wide or </w:t>
        </w:r>
      </w:ins>
      <w:r w:rsidRPr="00673F71">
        <w:t>total plant-wide unit count to determine the per unit fire frequency:</w:t>
      </w:r>
    </w:p>
    <w:p w14:paraId="4D022EB4" w14:textId="0D4CE9C9" w:rsidR="00FB6080" w:rsidRDefault="00FB6080" w:rsidP="00F86518">
      <w:pPr>
        <w:pStyle w:val="ListBullet2"/>
        <w:rPr>
          <w:ins w:id="98" w:author="Author"/>
        </w:rPr>
      </w:pPr>
      <w:ins w:id="99" w:author="Author">
        <w:r>
          <w:t>Load center</w:t>
        </w:r>
        <w:r w:rsidR="001F53A1" w:rsidRPr="00673F71">
          <w:rPr>
            <w:bCs/>
          </w:rPr>
          <w:t xml:space="preserve"> </w:t>
        </w:r>
        <w:r w:rsidR="00272EA9">
          <w:rPr>
            <w:bCs/>
          </w:rPr>
          <w:t xml:space="preserve">HEAFs </w:t>
        </w:r>
        <w:r w:rsidR="001F53A1" w:rsidRPr="00673F71">
          <w:rPr>
            <w:bCs/>
          </w:rPr>
          <w:t xml:space="preserve">– </w:t>
        </w:r>
        <w:r>
          <w:t xml:space="preserve">requires an estimate of the total number of </w:t>
        </w:r>
        <w:r w:rsidR="001F53A1">
          <w:t>supply circuit breakers.</w:t>
        </w:r>
      </w:ins>
    </w:p>
    <w:p w14:paraId="110BA824" w14:textId="5D0CF684" w:rsidR="001F53A1" w:rsidRPr="00FB6080" w:rsidRDefault="001F53A1" w:rsidP="00F86518">
      <w:pPr>
        <w:pStyle w:val="ListBullet2"/>
        <w:rPr>
          <w:ins w:id="100" w:author="Author"/>
        </w:rPr>
      </w:pPr>
      <w:ins w:id="101" w:author="Author">
        <w:r>
          <w:t>Switchgear</w:t>
        </w:r>
        <w:r w:rsidR="00671CE0" w:rsidRPr="00673F71">
          <w:rPr>
            <w:bCs/>
          </w:rPr>
          <w:t xml:space="preserve"> </w:t>
        </w:r>
        <w:r w:rsidR="00272EA9">
          <w:rPr>
            <w:bCs/>
          </w:rPr>
          <w:t xml:space="preserve">HEAFs </w:t>
        </w:r>
        <w:r w:rsidR="00671CE0" w:rsidRPr="00673F71">
          <w:rPr>
            <w:bCs/>
          </w:rPr>
          <w:t xml:space="preserve">– </w:t>
        </w:r>
        <w:r w:rsidR="00671CE0">
          <w:rPr>
            <w:bCs/>
          </w:rPr>
          <w:t>requires an estimate of the total number of switchgear banks in</w:t>
        </w:r>
        <w:r w:rsidR="00CC23D6">
          <w:rPr>
            <w:bCs/>
          </w:rPr>
          <w:t xml:space="preserve"> the </w:t>
        </w:r>
        <w:r w:rsidR="005758E4">
          <w:rPr>
            <w:bCs/>
          </w:rPr>
          <w:t xml:space="preserve">HEAF fault zone </w:t>
        </w:r>
        <w:r w:rsidR="00CC23D6">
          <w:rPr>
            <w:bCs/>
          </w:rPr>
          <w:t xml:space="preserve">(1 or 2) where the </w:t>
        </w:r>
        <w:r w:rsidR="002C179B">
          <w:rPr>
            <w:bCs/>
          </w:rPr>
          <w:t xml:space="preserve">switchgear </w:t>
        </w:r>
        <w:r w:rsidR="00BA3E5D">
          <w:rPr>
            <w:bCs/>
          </w:rPr>
          <w:t xml:space="preserve">unit under analysis </w:t>
        </w:r>
        <w:r w:rsidR="00921C44">
          <w:rPr>
            <w:bCs/>
          </w:rPr>
          <w:t>is located.</w:t>
        </w:r>
      </w:ins>
    </w:p>
    <w:p w14:paraId="0FC6EF55" w14:textId="65F8BE5D" w:rsidR="00F40750" w:rsidRPr="00673F71" w:rsidRDefault="00D21A25" w:rsidP="00F86518">
      <w:pPr>
        <w:pStyle w:val="ListBullet2"/>
      </w:pPr>
      <w:ins w:id="102" w:author="Author">
        <w:r>
          <w:rPr>
            <w:bCs/>
          </w:rPr>
          <w:t>Non-segregated</w:t>
        </w:r>
      </w:ins>
      <w:r w:rsidR="00F40750" w:rsidRPr="00673F71">
        <w:rPr>
          <w:bCs/>
        </w:rPr>
        <w:t xml:space="preserve"> bus duct HEAFs – requires an estimate of the number of </w:t>
      </w:r>
      <w:ins w:id="103" w:author="Author">
        <w:r>
          <w:rPr>
            <w:bCs/>
          </w:rPr>
          <w:t>non</w:t>
        </w:r>
        <w:r w:rsidR="005D7CEE">
          <w:rPr>
            <w:bCs/>
          </w:rPr>
          <w:noBreakHyphen/>
        </w:r>
        <w:r>
          <w:rPr>
            <w:bCs/>
          </w:rPr>
          <w:t>segregated</w:t>
        </w:r>
      </w:ins>
      <w:r w:rsidR="00F40750" w:rsidRPr="00673F71">
        <w:rPr>
          <w:bCs/>
        </w:rPr>
        <w:t xml:space="preserve"> bus duct transition points, or the total length of </w:t>
      </w:r>
      <w:ins w:id="104" w:author="Author">
        <w:r>
          <w:rPr>
            <w:bCs/>
          </w:rPr>
          <w:t>non-segregated</w:t>
        </w:r>
      </w:ins>
      <w:r w:rsidR="00F40750" w:rsidRPr="00673F71">
        <w:rPr>
          <w:bCs/>
        </w:rPr>
        <w:t xml:space="preserve"> bus ducts in the </w:t>
      </w:r>
      <w:ins w:id="105" w:author="Author">
        <w:r w:rsidR="00F24C1D">
          <w:rPr>
            <w:bCs/>
          </w:rPr>
          <w:t xml:space="preserve">bus duct HEAF fault zone </w:t>
        </w:r>
        <w:r w:rsidR="00DA581E">
          <w:rPr>
            <w:bCs/>
          </w:rPr>
          <w:t>(BDUAT</w:t>
        </w:r>
        <w:r w:rsidR="0004750C">
          <w:rPr>
            <w:bCs/>
          </w:rPr>
          <w:t xml:space="preserve"> </w:t>
        </w:r>
        <w:r w:rsidR="00430407">
          <w:rPr>
            <w:bCs/>
          </w:rPr>
          <w:t>or</w:t>
        </w:r>
        <w:r w:rsidR="00DA581E">
          <w:rPr>
            <w:bCs/>
          </w:rPr>
          <w:t xml:space="preserve"> BDSAT</w:t>
        </w:r>
        <w:r w:rsidR="00430407">
          <w:rPr>
            <w:bCs/>
          </w:rPr>
          <w:t xml:space="preserve"> versus</w:t>
        </w:r>
        <w:r w:rsidR="00334383">
          <w:rPr>
            <w:bCs/>
          </w:rPr>
          <w:t xml:space="preserve"> </w:t>
        </w:r>
        <w:r w:rsidR="00DA581E">
          <w:rPr>
            <w:bCs/>
          </w:rPr>
          <w:t xml:space="preserve">BD1, BD2 </w:t>
        </w:r>
        <w:r w:rsidR="00430407">
          <w:rPr>
            <w:bCs/>
          </w:rPr>
          <w:t>or</w:t>
        </w:r>
        <w:r w:rsidR="00DA581E">
          <w:rPr>
            <w:bCs/>
          </w:rPr>
          <w:t xml:space="preserve"> B</w:t>
        </w:r>
        <w:r w:rsidR="00392B18">
          <w:rPr>
            <w:bCs/>
          </w:rPr>
          <w:t xml:space="preserve">DLV) </w:t>
        </w:r>
        <w:r w:rsidR="00DA581E">
          <w:rPr>
            <w:bCs/>
          </w:rPr>
          <w:t xml:space="preserve">where the </w:t>
        </w:r>
        <w:r>
          <w:rPr>
            <w:bCs/>
          </w:rPr>
          <w:t>non-segregated</w:t>
        </w:r>
        <w:r w:rsidR="00DA581E">
          <w:rPr>
            <w:bCs/>
          </w:rPr>
          <w:t xml:space="preserve"> bus duct under analysis is located</w:t>
        </w:r>
      </w:ins>
      <w:r w:rsidR="00F40750" w:rsidRPr="00673F71">
        <w:rPr>
          <w:bCs/>
        </w:rPr>
        <w:t>.</w:t>
      </w:r>
    </w:p>
    <w:p w14:paraId="5DD84E71" w14:textId="77777777" w:rsidR="00F40750" w:rsidRPr="00673F71" w:rsidRDefault="00F40750" w:rsidP="00F86518">
      <w:pPr>
        <w:pStyle w:val="ListBullet2"/>
      </w:pPr>
      <w:r w:rsidRPr="00673F71">
        <w:rPr>
          <w:bCs/>
        </w:rPr>
        <w:t>Battery chargers</w:t>
      </w:r>
      <w:r w:rsidRPr="00673F71">
        <w:t xml:space="preserve"> – requires an estimate of the total number of battery chargers in the plant.</w:t>
      </w:r>
    </w:p>
    <w:p w14:paraId="4E463897" w14:textId="77777777" w:rsidR="00F40750" w:rsidRPr="00673F71" w:rsidRDefault="00F40750" w:rsidP="00F86518">
      <w:pPr>
        <w:pStyle w:val="ListBullet2"/>
      </w:pPr>
      <w:r w:rsidRPr="00673F71">
        <w:rPr>
          <w:bCs/>
        </w:rPr>
        <w:t>Junction boxes</w:t>
      </w:r>
      <w:r w:rsidRPr="00673F71">
        <w:t xml:space="preserve"> – requires an estimate of the total number of junction boxes in the plant.</w:t>
      </w:r>
    </w:p>
    <w:p w14:paraId="50250263" w14:textId="2F97C0A5" w:rsidR="00F40750" w:rsidRPr="00673F71" w:rsidRDefault="00F40750" w:rsidP="00885B51">
      <w:pPr>
        <w:pStyle w:val="BodyText"/>
        <w:ind w:left="360"/>
      </w:pPr>
      <w:r w:rsidRPr="00F86518">
        <w:lastRenderedPageBreak/>
        <w:t>The apportioning of the fire frequency for cable fires caused by hot work is more complicated. Guidance from either Regional or Headquarters staff should be sought for the treatment of these</w:t>
      </w:r>
      <w:r w:rsidRPr="00673F71">
        <w:t xml:space="preserve"> fires.</w:t>
      </w:r>
    </w:p>
    <w:p w14:paraId="5570F2F8" w14:textId="11A73CE5" w:rsidR="00B57BD1" w:rsidRDefault="001E41A4" w:rsidP="00B9109B">
      <w:pPr>
        <w:pStyle w:val="END"/>
        <w:sectPr w:rsidR="00B57BD1" w:rsidSect="008F7505">
          <w:footerReference w:type="default" r:id="rId11"/>
          <w:pgSz w:w="12240" w:h="15840" w:code="1"/>
          <w:pgMar w:top="1440" w:right="1440" w:bottom="1440" w:left="1440" w:header="720" w:footer="720" w:gutter="0"/>
          <w:pgNumType w:start="1"/>
          <w:cols w:space="720"/>
          <w:noEndnote/>
          <w:docGrid w:linePitch="326"/>
        </w:sectPr>
      </w:pPr>
      <w:ins w:id="106" w:author="Author">
        <w:r>
          <w:t>END</w:t>
        </w:r>
      </w:ins>
    </w:p>
    <w:p w14:paraId="6CF5743B" w14:textId="2F6D0E71" w:rsidR="00B57BD1" w:rsidRPr="004A7B1A" w:rsidRDefault="00B57BD1" w:rsidP="002E3EF4">
      <w:pPr>
        <w:pStyle w:val="attachmenttitle"/>
      </w:pPr>
      <w:r w:rsidRPr="004A7B1A">
        <w:lastRenderedPageBreak/>
        <w:t>A</w:t>
      </w:r>
      <w:r w:rsidR="002E3EF4">
        <w:t>ttachment</w:t>
      </w:r>
      <w:r w:rsidRPr="004A7B1A">
        <w:t xml:space="preserve"> 1</w:t>
      </w:r>
      <w:r w:rsidR="002E3EF4">
        <w:t xml:space="preserve">: </w:t>
      </w:r>
      <w:r w:rsidRPr="004A7B1A">
        <w:t>Revision History for IMC 0609, Appendix F</w:t>
      </w:r>
      <w:r w:rsidR="00CC664B">
        <w:t xml:space="preserve"> Attachment 4</w:t>
      </w:r>
    </w:p>
    <w:tbl>
      <w:tblPr>
        <w:tblStyle w:val="IM"/>
        <w:tblW w:w="13680" w:type="dxa"/>
        <w:tblLayout w:type="fixed"/>
        <w:tblCellMar>
          <w:top w:w="58" w:type="dxa"/>
          <w:left w:w="58" w:type="dxa"/>
          <w:bottom w:w="58" w:type="dxa"/>
          <w:right w:w="58" w:type="dxa"/>
        </w:tblCellMar>
        <w:tblLook w:val="04A0" w:firstRow="1" w:lastRow="0" w:firstColumn="1" w:lastColumn="0" w:noHBand="0" w:noVBand="1"/>
      </w:tblPr>
      <w:tblGrid>
        <w:gridCol w:w="1632"/>
        <w:gridCol w:w="1839"/>
        <w:gridCol w:w="6206"/>
        <w:gridCol w:w="1862"/>
        <w:gridCol w:w="2141"/>
      </w:tblGrid>
      <w:tr w:rsidR="005E0452" w:rsidRPr="005D7CEE" w14:paraId="3275DC67" w14:textId="77777777" w:rsidTr="002E3EF4">
        <w:tc>
          <w:tcPr>
            <w:tcW w:w="1632" w:type="dxa"/>
          </w:tcPr>
          <w:p w14:paraId="0EF05871" w14:textId="58D0E8DA" w:rsidR="00B57BD1" w:rsidRPr="005D7CEE" w:rsidRDefault="00B57BD1" w:rsidP="005D7CEE">
            <w:pPr>
              <w:pStyle w:val="BodyText-table"/>
            </w:pPr>
            <w:r w:rsidRPr="005D7CEE">
              <w:t>Commitment</w:t>
            </w:r>
            <w:r w:rsidR="005E0452" w:rsidRPr="005D7CEE">
              <w:t xml:space="preserve"> </w:t>
            </w:r>
            <w:r w:rsidRPr="005D7CEE">
              <w:t>Tracking</w:t>
            </w:r>
            <w:r w:rsidR="005E0452" w:rsidRPr="005D7CEE">
              <w:t xml:space="preserve"> </w:t>
            </w:r>
            <w:r w:rsidRPr="005D7CEE">
              <w:t>Number</w:t>
            </w:r>
          </w:p>
        </w:tc>
        <w:tc>
          <w:tcPr>
            <w:tcW w:w="1839" w:type="dxa"/>
          </w:tcPr>
          <w:p w14:paraId="357DB068" w14:textId="77777777" w:rsidR="00B57BD1" w:rsidRPr="005D7CEE" w:rsidRDefault="00B57BD1" w:rsidP="005D7CEE">
            <w:pPr>
              <w:pStyle w:val="BodyText-table"/>
            </w:pPr>
            <w:r w:rsidRPr="005D7CEE">
              <w:t>Accession Number</w:t>
            </w:r>
          </w:p>
          <w:p w14:paraId="1C793155" w14:textId="6BC64CF6" w:rsidR="005E0452" w:rsidRPr="005D7CEE" w:rsidRDefault="00B57BD1" w:rsidP="005D7CEE">
            <w:pPr>
              <w:pStyle w:val="BodyText-table"/>
            </w:pPr>
            <w:r w:rsidRPr="005D7CEE">
              <w:t>Issue Date</w:t>
            </w:r>
          </w:p>
          <w:p w14:paraId="31E558F4" w14:textId="70665D6C" w:rsidR="00B57BD1" w:rsidRPr="005D7CEE" w:rsidRDefault="00B57BD1" w:rsidP="005D7CEE">
            <w:pPr>
              <w:pStyle w:val="BodyText-table"/>
            </w:pPr>
            <w:r w:rsidRPr="005D7CEE">
              <w:t>Change Notice</w:t>
            </w:r>
          </w:p>
        </w:tc>
        <w:tc>
          <w:tcPr>
            <w:tcW w:w="6206" w:type="dxa"/>
          </w:tcPr>
          <w:p w14:paraId="469253F2" w14:textId="77777777" w:rsidR="00B57BD1" w:rsidRPr="005D7CEE" w:rsidRDefault="00B57BD1" w:rsidP="005D7CEE">
            <w:pPr>
              <w:pStyle w:val="BodyText-table"/>
            </w:pPr>
            <w:r w:rsidRPr="005D7CEE">
              <w:t>Description of Change</w:t>
            </w:r>
          </w:p>
        </w:tc>
        <w:tc>
          <w:tcPr>
            <w:tcW w:w="1862" w:type="dxa"/>
          </w:tcPr>
          <w:p w14:paraId="20E16FA9" w14:textId="6FE417FD" w:rsidR="00B57BD1" w:rsidRPr="005D7CEE" w:rsidRDefault="00B57BD1" w:rsidP="005D7CEE">
            <w:pPr>
              <w:pStyle w:val="BodyText-table"/>
            </w:pPr>
            <w:r w:rsidRPr="005D7CEE">
              <w:t>Description of Training</w:t>
            </w:r>
            <w:r w:rsidR="005E0452" w:rsidRPr="005D7CEE">
              <w:t xml:space="preserve"> </w:t>
            </w:r>
            <w:r w:rsidRPr="005D7CEE">
              <w:t>Required and Completion Date</w:t>
            </w:r>
          </w:p>
        </w:tc>
        <w:tc>
          <w:tcPr>
            <w:tcW w:w="2141" w:type="dxa"/>
          </w:tcPr>
          <w:p w14:paraId="038578BF" w14:textId="4A1EF3F2" w:rsidR="00B57BD1" w:rsidRPr="005D7CEE" w:rsidRDefault="00B57BD1" w:rsidP="005D7CEE">
            <w:pPr>
              <w:pStyle w:val="BodyText-table"/>
            </w:pPr>
            <w:r w:rsidRPr="005D7CEE">
              <w:t xml:space="preserve">Comment </w:t>
            </w:r>
            <w:r w:rsidR="006E7C36" w:rsidRPr="005D7CEE">
              <w:t xml:space="preserve">Resolution </w:t>
            </w:r>
            <w:r w:rsidRPr="005D7CEE">
              <w:t xml:space="preserve">and </w:t>
            </w:r>
            <w:r w:rsidR="005D2975" w:rsidRPr="005D7CEE">
              <w:t xml:space="preserve">Closed </w:t>
            </w:r>
            <w:r w:rsidRPr="005D7CEE">
              <w:t xml:space="preserve">Feedback </w:t>
            </w:r>
            <w:r w:rsidR="006E7C36" w:rsidRPr="005D7CEE">
              <w:t>Form</w:t>
            </w:r>
            <w:r w:rsidRPr="005D7CEE">
              <w:t xml:space="preserve"> Accession Number</w:t>
            </w:r>
            <w:r w:rsidR="006E7C36" w:rsidRPr="005D7CEE">
              <w:t xml:space="preserve"> (Pre-Decisional, Non-Public)</w:t>
            </w:r>
          </w:p>
        </w:tc>
      </w:tr>
      <w:tr w:rsidR="005E0452" w:rsidRPr="00B57BD1" w14:paraId="2C9D13E9" w14:textId="77777777" w:rsidTr="002E3EF4">
        <w:trPr>
          <w:tblHeader w:val="0"/>
        </w:trPr>
        <w:tc>
          <w:tcPr>
            <w:tcW w:w="1632" w:type="dxa"/>
          </w:tcPr>
          <w:p w14:paraId="6E952AEA" w14:textId="1CF028F9" w:rsidR="00B57BD1" w:rsidRPr="00B57BD1" w:rsidRDefault="00B57BD1" w:rsidP="002E3EF4">
            <w:pPr>
              <w:pStyle w:val="BodyText-table"/>
            </w:pPr>
          </w:p>
        </w:tc>
        <w:tc>
          <w:tcPr>
            <w:tcW w:w="1839" w:type="dxa"/>
          </w:tcPr>
          <w:p w14:paraId="513E6AEE" w14:textId="3CF2A6E4" w:rsidR="0007586D" w:rsidRDefault="0007586D" w:rsidP="002E3EF4">
            <w:pPr>
              <w:pStyle w:val="BodyText-table"/>
              <w:rPr>
                <w:ins w:id="107" w:author="Author"/>
                <w:rFonts w:cs="Arial"/>
                <w:color w:val="000000"/>
              </w:rPr>
            </w:pPr>
            <w:ins w:id="108" w:author="Author">
              <w:r w:rsidRPr="0007586D">
                <w:rPr>
                  <w:rFonts w:cs="Arial"/>
                  <w:color w:val="000000"/>
                </w:rPr>
                <w:t>ML041</w:t>
              </w:r>
              <w:r w:rsidR="00BC2E65">
                <w:rPr>
                  <w:rFonts w:cs="Arial"/>
                  <w:color w:val="000000"/>
                </w:rPr>
                <w:t>700310</w:t>
              </w:r>
            </w:ins>
          </w:p>
          <w:p w14:paraId="33BD2BE4" w14:textId="42444CAD" w:rsidR="00B57BD1" w:rsidRDefault="00B57BD1" w:rsidP="002E3EF4">
            <w:pPr>
              <w:pStyle w:val="BodyText-table"/>
              <w:rPr>
                <w:rFonts w:cs="Arial"/>
                <w:color w:val="000000"/>
              </w:rPr>
            </w:pPr>
            <w:r w:rsidRPr="00B57BD1">
              <w:rPr>
                <w:rFonts w:cs="Arial"/>
                <w:color w:val="000000"/>
              </w:rPr>
              <w:t>05/28/2004</w:t>
            </w:r>
          </w:p>
          <w:p w14:paraId="6B9C487E" w14:textId="51B9F892" w:rsidR="00673F71" w:rsidRPr="00B57BD1" w:rsidRDefault="00673F71" w:rsidP="002E3EF4">
            <w:pPr>
              <w:pStyle w:val="BodyText-table"/>
            </w:pPr>
            <w:r>
              <w:rPr>
                <w:rFonts w:cs="Arial"/>
                <w:color w:val="000000"/>
              </w:rPr>
              <w:t>CN 14-016</w:t>
            </w:r>
          </w:p>
        </w:tc>
        <w:tc>
          <w:tcPr>
            <w:tcW w:w="6206" w:type="dxa"/>
          </w:tcPr>
          <w:p w14:paraId="659602C8" w14:textId="4B02AFA0" w:rsidR="00B57BD1" w:rsidRPr="00B57BD1" w:rsidRDefault="00B57BD1" w:rsidP="002E3EF4">
            <w:pPr>
              <w:pStyle w:val="BodyText-table"/>
            </w:pPr>
            <w:r w:rsidRPr="00B57BD1">
              <w:rPr>
                <w:rFonts w:cs="Arial"/>
                <w:color w:val="000000"/>
              </w:rPr>
              <w:t xml:space="preserve">IMC 0609, App F, </w:t>
            </w:r>
            <w:proofErr w:type="spellStart"/>
            <w:r w:rsidRPr="00B57BD1">
              <w:rPr>
                <w:rFonts w:cs="Arial"/>
                <w:color w:val="000000"/>
              </w:rPr>
              <w:t>Att</w:t>
            </w:r>
            <w:proofErr w:type="spellEnd"/>
            <w:r w:rsidRPr="00B57BD1">
              <w:rPr>
                <w:rFonts w:cs="Arial"/>
                <w:color w:val="000000"/>
              </w:rPr>
              <w:t xml:space="preserve"> 4 “Fire Ignition Source Mapping Information: Fire Frequency, Counting Instructions, Applicable Fire Severity Characteristics, and Applicable Manual Fire Suppression Curves,” is added to provide the tools to estimate the fire frequency for ignition sources.</w:t>
            </w:r>
          </w:p>
        </w:tc>
        <w:tc>
          <w:tcPr>
            <w:tcW w:w="1862" w:type="dxa"/>
          </w:tcPr>
          <w:p w14:paraId="46F599FB" w14:textId="77777777" w:rsidR="00B57BD1" w:rsidRPr="00B57BD1" w:rsidRDefault="00B57BD1" w:rsidP="002E3EF4">
            <w:pPr>
              <w:pStyle w:val="BodyText-table"/>
            </w:pPr>
            <w:r w:rsidRPr="00B57BD1">
              <w:t>None</w:t>
            </w:r>
          </w:p>
        </w:tc>
        <w:tc>
          <w:tcPr>
            <w:tcW w:w="2141" w:type="dxa"/>
          </w:tcPr>
          <w:p w14:paraId="57211E87" w14:textId="77777777" w:rsidR="00B57BD1" w:rsidRPr="00B57BD1" w:rsidRDefault="00B57BD1" w:rsidP="002E3EF4">
            <w:pPr>
              <w:pStyle w:val="BodyText-table"/>
            </w:pPr>
            <w:r w:rsidRPr="00B57BD1">
              <w:t>N/A</w:t>
            </w:r>
          </w:p>
        </w:tc>
      </w:tr>
      <w:tr w:rsidR="005E0452" w:rsidRPr="00B57BD1" w14:paraId="6AC9B0C1" w14:textId="77777777" w:rsidTr="002E3EF4">
        <w:trPr>
          <w:tblHeader w:val="0"/>
        </w:trPr>
        <w:tc>
          <w:tcPr>
            <w:tcW w:w="1632" w:type="dxa"/>
          </w:tcPr>
          <w:p w14:paraId="05B01C44" w14:textId="4BE98945" w:rsidR="00B57BD1" w:rsidRPr="00B57BD1" w:rsidRDefault="00B57BD1" w:rsidP="002E3EF4">
            <w:pPr>
              <w:pStyle w:val="BodyText-table"/>
            </w:pPr>
          </w:p>
        </w:tc>
        <w:tc>
          <w:tcPr>
            <w:tcW w:w="1839" w:type="dxa"/>
          </w:tcPr>
          <w:p w14:paraId="4CD0A935" w14:textId="77777777" w:rsidR="00300931" w:rsidRDefault="00300931" w:rsidP="00300931">
            <w:pPr>
              <w:pStyle w:val="BodyText-table"/>
              <w:rPr>
                <w:ins w:id="109" w:author="Author"/>
                <w:rFonts w:cs="Arial"/>
                <w:color w:val="000000"/>
              </w:rPr>
            </w:pPr>
            <w:ins w:id="110" w:author="Author">
              <w:r w:rsidRPr="00F81022">
                <w:rPr>
                  <w:rFonts w:cs="Arial"/>
                  <w:color w:val="000000"/>
                </w:rPr>
                <w:t>ML050700212</w:t>
              </w:r>
            </w:ins>
          </w:p>
          <w:p w14:paraId="6681D679" w14:textId="5BFBD6B7" w:rsidR="00B57BD1" w:rsidRDefault="00B57BD1" w:rsidP="002E3EF4">
            <w:pPr>
              <w:pStyle w:val="BodyText-table"/>
              <w:rPr>
                <w:rFonts w:cs="Arial"/>
                <w:color w:val="000000"/>
              </w:rPr>
            </w:pPr>
            <w:r w:rsidRPr="00B57BD1">
              <w:rPr>
                <w:rFonts w:cs="Arial"/>
                <w:color w:val="000000"/>
              </w:rPr>
              <w:t>02/28/2005</w:t>
            </w:r>
          </w:p>
          <w:p w14:paraId="50390D08" w14:textId="1286174A" w:rsidR="00673F71" w:rsidRPr="00B57BD1" w:rsidRDefault="00673F71" w:rsidP="002E3EF4">
            <w:pPr>
              <w:pStyle w:val="BodyText-table"/>
            </w:pPr>
            <w:r>
              <w:rPr>
                <w:rFonts w:cs="Arial"/>
                <w:color w:val="000000"/>
              </w:rPr>
              <w:t>CN 05-007</w:t>
            </w:r>
          </w:p>
        </w:tc>
        <w:tc>
          <w:tcPr>
            <w:tcW w:w="6206" w:type="dxa"/>
          </w:tcPr>
          <w:p w14:paraId="37B5CBD1" w14:textId="2E1F248C" w:rsidR="00B57BD1" w:rsidRPr="00B57BD1" w:rsidRDefault="00B57BD1" w:rsidP="002E3EF4">
            <w:pPr>
              <w:pStyle w:val="BodyText-table"/>
            </w:pPr>
            <w:r w:rsidRPr="00B57BD1">
              <w:rPr>
                <w:rFonts w:cs="Arial"/>
                <w:color w:val="000000"/>
              </w:rPr>
              <w:t xml:space="preserve">IMC 0609, App F, </w:t>
            </w:r>
            <w:proofErr w:type="spellStart"/>
            <w:r w:rsidRPr="00B57BD1">
              <w:rPr>
                <w:rFonts w:cs="Arial"/>
                <w:color w:val="000000"/>
              </w:rPr>
              <w:t>Att</w:t>
            </w:r>
            <w:proofErr w:type="spellEnd"/>
            <w:r w:rsidRPr="00B57BD1">
              <w:rPr>
                <w:rFonts w:cs="Arial"/>
                <w:color w:val="000000"/>
              </w:rPr>
              <w:t xml:space="preserve"> 4 “Fire Ignition Source Mapping Information: Fire Frequency, Counting Instructions, Applicable Fire Severity Characteristics, and Applicable Manual Fire Suppression Curves” is revised to correct title for the </w:t>
            </w:r>
            <w:r w:rsidR="00CF1FF5" w:rsidRPr="00B57BD1">
              <w:rPr>
                <w:rFonts w:cs="Arial"/>
                <w:color w:val="000000"/>
              </w:rPr>
              <w:t>cable’s</w:t>
            </w:r>
            <w:r w:rsidRPr="00B57BD1">
              <w:rPr>
                <w:rFonts w:cs="Arial"/>
                <w:color w:val="000000"/>
              </w:rPr>
              <w:t xml:space="preserve"> ignition source bin on page F4-1 to properly indicate it only applies to non-qualified cables.</w:t>
            </w:r>
          </w:p>
        </w:tc>
        <w:tc>
          <w:tcPr>
            <w:tcW w:w="1862" w:type="dxa"/>
          </w:tcPr>
          <w:p w14:paraId="5458D795" w14:textId="77777777" w:rsidR="00B57BD1" w:rsidRPr="00B57BD1" w:rsidRDefault="00B57BD1" w:rsidP="002E3EF4">
            <w:pPr>
              <w:pStyle w:val="BodyText-table"/>
            </w:pPr>
          </w:p>
        </w:tc>
        <w:tc>
          <w:tcPr>
            <w:tcW w:w="2141" w:type="dxa"/>
          </w:tcPr>
          <w:p w14:paraId="6F5353FB" w14:textId="77777777" w:rsidR="00B57BD1" w:rsidRPr="00B57BD1" w:rsidRDefault="00B57BD1" w:rsidP="002E3EF4">
            <w:pPr>
              <w:pStyle w:val="BodyText-table"/>
            </w:pPr>
          </w:p>
        </w:tc>
      </w:tr>
      <w:tr w:rsidR="005E0452" w:rsidRPr="00B57BD1" w14:paraId="5E07DFCF" w14:textId="77777777" w:rsidTr="002E3EF4">
        <w:trPr>
          <w:tblHeader w:val="0"/>
        </w:trPr>
        <w:tc>
          <w:tcPr>
            <w:tcW w:w="1632" w:type="dxa"/>
          </w:tcPr>
          <w:p w14:paraId="568EBD98" w14:textId="0B7D6F35" w:rsidR="00B57BD1" w:rsidRPr="00B57BD1" w:rsidRDefault="00B57BD1" w:rsidP="002E3EF4">
            <w:pPr>
              <w:pStyle w:val="BodyText-table"/>
            </w:pPr>
          </w:p>
        </w:tc>
        <w:tc>
          <w:tcPr>
            <w:tcW w:w="1839" w:type="dxa"/>
          </w:tcPr>
          <w:p w14:paraId="5DF892D4" w14:textId="77777777" w:rsidR="00B57BD1" w:rsidRDefault="006E7C36" w:rsidP="002E3EF4">
            <w:pPr>
              <w:pStyle w:val="BodyText-table"/>
            </w:pPr>
            <w:r>
              <w:t>ML17089A421</w:t>
            </w:r>
          </w:p>
          <w:p w14:paraId="2425C9E6" w14:textId="77777777" w:rsidR="003508FB" w:rsidRDefault="003508FB" w:rsidP="002E3EF4">
            <w:pPr>
              <w:pStyle w:val="BodyText-table"/>
            </w:pPr>
            <w:r>
              <w:t>DRAFT</w:t>
            </w:r>
          </w:p>
          <w:p w14:paraId="1D539E2C" w14:textId="3EC1399B" w:rsidR="003508FB" w:rsidRPr="00B57BD1" w:rsidRDefault="003508FB" w:rsidP="002E3EF4">
            <w:pPr>
              <w:pStyle w:val="BodyText-table"/>
            </w:pPr>
            <w:r>
              <w:t>CN 17-XXX</w:t>
            </w:r>
          </w:p>
        </w:tc>
        <w:tc>
          <w:tcPr>
            <w:tcW w:w="6206" w:type="dxa"/>
          </w:tcPr>
          <w:p w14:paraId="73575160" w14:textId="61FBFD39" w:rsidR="00B57BD1" w:rsidRDefault="00CC664B" w:rsidP="002E3EF4">
            <w:pPr>
              <w:pStyle w:val="BodyText-table"/>
              <w:rPr>
                <w:iCs/>
              </w:rPr>
            </w:pPr>
            <w:r>
              <w:rPr>
                <w:iCs/>
              </w:rPr>
              <w:t xml:space="preserve">Revised </w:t>
            </w:r>
            <w:r w:rsidR="00C640DE">
              <w:rPr>
                <w:iCs/>
              </w:rPr>
              <w:t xml:space="preserve">to reflect changes to the Phase 2 process and </w:t>
            </w:r>
            <w:r w:rsidRPr="00CC664B">
              <w:rPr>
                <w:iCs/>
              </w:rPr>
              <w:t xml:space="preserve">for consistency with the guidance in NUREG/CR-6850 and superseding guidance in </w:t>
            </w:r>
            <w:r>
              <w:rPr>
                <w:iCs/>
              </w:rPr>
              <w:t xml:space="preserve">NFPA 805 FAQs and </w:t>
            </w:r>
            <w:r w:rsidRPr="00CC664B">
              <w:rPr>
                <w:iCs/>
              </w:rPr>
              <w:t xml:space="preserve">NUREG-2169. </w:t>
            </w:r>
            <w:r w:rsidR="0053194F">
              <w:rPr>
                <w:iCs/>
              </w:rPr>
              <w:t>Renamed “Guidance for Determining Fire Ignition Source Frequency.”</w:t>
            </w:r>
          </w:p>
          <w:p w14:paraId="20A3C1D9" w14:textId="77777777" w:rsidR="008378B3" w:rsidRDefault="008378B3" w:rsidP="002E3EF4">
            <w:pPr>
              <w:pStyle w:val="BodyText-table"/>
            </w:pPr>
            <w:r w:rsidRPr="008378B3">
              <w:t>CA Note sent 7/18/17 for information only, ML17191A681.</w:t>
            </w:r>
          </w:p>
          <w:p w14:paraId="2BE7C7F1" w14:textId="59140B22" w:rsidR="005D2975" w:rsidRPr="00B57BD1" w:rsidRDefault="005D2975" w:rsidP="002E3EF4">
            <w:pPr>
              <w:pStyle w:val="BodyText-table"/>
            </w:pPr>
            <w:r w:rsidRPr="005D2975">
              <w:t xml:space="preserve">Issued </w:t>
            </w:r>
            <w:r w:rsidR="00E61B86">
              <w:t xml:space="preserve">10-11-17 </w:t>
            </w:r>
            <w:r w:rsidRPr="005D2975">
              <w:t xml:space="preserve">as a draft </w:t>
            </w:r>
            <w:r w:rsidR="00CF1FF5" w:rsidRPr="005D2975">
              <w:t>publicly</w:t>
            </w:r>
            <w:r w:rsidRPr="005D2975">
              <w:t xml:space="preserve"> available document to allow for public comments.</w:t>
            </w:r>
          </w:p>
        </w:tc>
        <w:tc>
          <w:tcPr>
            <w:tcW w:w="1862" w:type="dxa"/>
          </w:tcPr>
          <w:p w14:paraId="75EE26BD" w14:textId="54083C17" w:rsidR="00B57BD1" w:rsidRPr="00B57BD1" w:rsidRDefault="008378B3" w:rsidP="002E3EF4">
            <w:pPr>
              <w:pStyle w:val="BodyText-table"/>
            </w:pPr>
            <w:r>
              <w:t>November 2017</w:t>
            </w:r>
          </w:p>
        </w:tc>
        <w:tc>
          <w:tcPr>
            <w:tcW w:w="2141" w:type="dxa"/>
          </w:tcPr>
          <w:p w14:paraId="4C5117B9" w14:textId="67FBDDA1" w:rsidR="00B57BD1" w:rsidRPr="00B57BD1" w:rsidRDefault="006E7C36" w:rsidP="002E3EF4">
            <w:pPr>
              <w:pStyle w:val="BodyText-table"/>
            </w:pPr>
            <w:r>
              <w:t>ML17093A183</w:t>
            </w:r>
          </w:p>
        </w:tc>
      </w:tr>
      <w:tr w:rsidR="005E0452" w:rsidRPr="00B57BD1" w14:paraId="5482074A" w14:textId="77777777" w:rsidTr="002E3EF4">
        <w:trPr>
          <w:tblHeader w:val="0"/>
        </w:trPr>
        <w:tc>
          <w:tcPr>
            <w:tcW w:w="1632" w:type="dxa"/>
          </w:tcPr>
          <w:p w14:paraId="6D4AF135" w14:textId="77777777" w:rsidR="005D2975" w:rsidRPr="00B57BD1" w:rsidRDefault="005D2975" w:rsidP="002E3EF4">
            <w:pPr>
              <w:pStyle w:val="BodyText-table"/>
            </w:pPr>
          </w:p>
        </w:tc>
        <w:tc>
          <w:tcPr>
            <w:tcW w:w="1839" w:type="dxa"/>
          </w:tcPr>
          <w:p w14:paraId="1B794796" w14:textId="77777777" w:rsidR="005D2975" w:rsidRDefault="00C67BBC" w:rsidP="002E3EF4">
            <w:pPr>
              <w:pStyle w:val="BodyText-table"/>
            </w:pPr>
            <w:r w:rsidRPr="00C67BBC">
              <w:t>ML18087A406</w:t>
            </w:r>
          </w:p>
          <w:p w14:paraId="16BBF381" w14:textId="4E9FC264" w:rsidR="00C67BBC" w:rsidRDefault="00B8695D" w:rsidP="002E3EF4">
            <w:pPr>
              <w:pStyle w:val="BodyText-table"/>
            </w:pPr>
            <w:r>
              <w:t>05/02/18</w:t>
            </w:r>
          </w:p>
          <w:p w14:paraId="6F147F6D" w14:textId="61F15CC1" w:rsidR="00C67BBC" w:rsidRDefault="00C67BBC" w:rsidP="002E3EF4">
            <w:pPr>
              <w:pStyle w:val="BodyText-table"/>
            </w:pPr>
            <w:r>
              <w:t>CN 18-</w:t>
            </w:r>
            <w:r w:rsidR="00B8695D">
              <w:t>010</w:t>
            </w:r>
          </w:p>
        </w:tc>
        <w:tc>
          <w:tcPr>
            <w:tcW w:w="6206" w:type="dxa"/>
          </w:tcPr>
          <w:p w14:paraId="00697E80" w14:textId="756F86E0" w:rsidR="005D2975" w:rsidRPr="005D2975" w:rsidRDefault="005D2975" w:rsidP="002E3EF4">
            <w:pPr>
              <w:pStyle w:val="BodyText-table"/>
              <w:rPr>
                <w:iCs/>
              </w:rPr>
            </w:pPr>
            <w:r w:rsidRPr="005D2975">
              <w:rPr>
                <w:iCs/>
              </w:rPr>
              <w:t xml:space="preserve">Re-issued with new accession number </w:t>
            </w:r>
            <w:proofErr w:type="gramStart"/>
            <w:r w:rsidRPr="005D2975">
              <w:rPr>
                <w:iCs/>
              </w:rPr>
              <w:t>in order to</w:t>
            </w:r>
            <w:proofErr w:type="gramEnd"/>
            <w:r w:rsidRPr="005D2975">
              <w:rPr>
                <w:iCs/>
              </w:rPr>
              <w:t xml:space="preserve"> issue as an official revision after receipt of public comments.</w:t>
            </w:r>
          </w:p>
        </w:tc>
        <w:tc>
          <w:tcPr>
            <w:tcW w:w="1862" w:type="dxa"/>
          </w:tcPr>
          <w:p w14:paraId="6A269863" w14:textId="36412DD6" w:rsidR="005D2975" w:rsidRDefault="005E0452" w:rsidP="002E3EF4">
            <w:pPr>
              <w:pStyle w:val="BodyText-table"/>
            </w:pPr>
            <w:r>
              <w:rPr>
                <w:iCs/>
              </w:rPr>
              <w:t xml:space="preserve">Gap training covering changes to the procedure completed </w:t>
            </w:r>
            <w:r w:rsidR="005D2975" w:rsidRPr="005D2975">
              <w:rPr>
                <w:iCs/>
              </w:rPr>
              <w:t>November 2017</w:t>
            </w:r>
          </w:p>
        </w:tc>
        <w:tc>
          <w:tcPr>
            <w:tcW w:w="2141" w:type="dxa"/>
          </w:tcPr>
          <w:p w14:paraId="65B10E64" w14:textId="2518A75B" w:rsidR="005D2975" w:rsidRDefault="005D2975" w:rsidP="002E3EF4">
            <w:pPr>
              <w:pStyle w:val="BodyText-table"/>
            </w:pPr>
            <w:r w:rsidRPr="005D2975">
              <w:t>ML17093A183</w:t>
            </w:r>
          </w:p>
        </w:tc>
      </w:tr>
      <w:tr w:rsidR="213505D7" w14:paraId="29E532E4" w14:textId="77777777" w:rsidTr="002E3EF4">
        <w:trPr>
          <w:trHeight w:val="300"/>
          <w:tblHeader w:val="0"/>
        </w:trPr>
        <w:tc>
          <w:tcPr>
            <w:tcW w:w="1632" w:type="dxa"/>
          </w:tcPr>
          <w:p w14:paraId="7A9A8517" w14:textId="6A131573" w:rsidR="213505D7" w:rsidRDefault="213505D7" w:rsidP="002E3EF4">
            <w:pPr>
              <w:pStyle w:val="BodyText-table"/>
            </w:pPr>
          </w:p>
        </w:tc>
        <w:tc>
          <w:tcPr>
            <w:tcW w:w="1839" w:type="dxa"/>
          </w:tcPr>
          <w:p w14:paraId="2CB11F57" w14:textId="77777777" w:rsidR="213505D7" w:rsidRDefault="005D7CEE" w:rsidP="002E3EF4">
            <w:pPr>
              <w:pStyle w:val="BodyText-table"/>
            </w:pPr>
            <w:r>
              <w:t>ML24145A031</w:t>
            </w:r>
          </w:p>
          <w:p w14:paraId="165CF919" w14:textId="6512E35E" w:rsidR="005D7CEE" w:rsidRDefault="003162B6" w:rsidP="002E3EF4">
            <w:pPr>
              <w:pStyle w:val="BodyText-table"/>
            </w:pPr>
            <w:r>
              <w:rPr>
                <w:rFonts w:cs="Arial"/>
              </w:rPr>
              <w:t>09/05/24</w:t>
            </w:r>
          </w:p>
          <w:p w14:paraId="0D0CB242" w14:textId="3319EA7B" w:rsidR="005D7CEE" w:rsidRDefault="005D7CEE" w:rsidP="002E3EF4">
            <w:pPr>
              <w:pStyle w:val="BodyText-table"/>
            </w:pPr>
            <w:r>
              <w:t xml:space="preserve">CN </w:t>
            </w:r>
            <w:r w:rsidR="003162B6">
              <w:t>24-024</w:t>
            </w:r>
          </w:p>
        </w:tc>
        <w:tc>
          <w:tcPr>
            <w:tcW w:w="6206" w:type="dxa"/>
          </w:tcPr>
          <w:p w14:paraId="5072F58A" w14:textId="5A248731" w:rsidR="3DBB6D5B" w:rsidRDefault="3DBB6D5B" w:rsidP="002E3EF4">
            <w:pPr>
              <w:pStyle w:val="BodyText-table"/>
            </w:pPr>
            <w:r w:rsidRPr="213505D7">
              <w:rPr>
                <w:rFonts w:eastAsia="Arial" w:cs="Arial"/>
              </w:rPr>
              <w:t>This revision includes updating IMC 0609 Appendix F, its associated attachments, and the basis document to incorporate updated guidance for modeling transient fires per NUREG-2233, high energy arching faults per NUREG-2262, and electrical</w:t>
            </w:r>
            <w:r w:rsidR="00803ABB">
              <w:rPr>
                <w:rFonts w:eastAsia="Arial" w:cs="Arial"/>
              </w:rPr>
              <w:t xml:space="preserve"> enclosure</w:t>
            </w:r>
            <w:r w:rsidRPr="213505D7">
              <w:rPr>
                <w:rFonts w:eastAsia="Arial" w:cs="Arial"/>
              </w:rPr>
              <w:t>, electric motor, dry transformer and main control room fires per NUREG-2178 Volume 2. This revision also implements the heat soak method in the HRR and ZOI calculations.</w:t>
            </w:r>
          </w:p>
        </w:tc>
        <w:tc>
          <w:tcPr>
            <w:tcW w:w="1862" w:type="dxa"/>
          </w:tcPr>
          <w:p w14:paraId="7A2F8487" w14:textId="5F8D13AE" w:rsidR="213505D7" w:rsidRDefault="213505D7" w:rsidP="002E3EF4">
            <w:pPr>
              <w:pStyle w:val="BodyText-table"/>
            </w:pPr>
          </w:p>
        </w:tc>
        <w:tc>
          <w:tcPr>
            <w:tcW w:w="2141" w:type="dxa"/>
          </w:tcPr>
          <w:p w14:paraId="703206C3" w14:textId="59CCC809" w:rsidR="213505D7" w:rsidRDefault="000450F2" w:rsidP="002E3EF4">
            <w:pPr>
              <w:pStyle w:val="BodyText-table"/>
            </w:pPr>
            <w:r>
              <w:t>ML24155A259</w:t>
            </w:r>
          </w:p>
        </w:tc>
      </w:tr>
    </w:tbl>
    <w:p w14:paraId="31FA0EAD" w14:textId="58BF5232" w:rsidR="009B0D88" w:rsidRPr="00325E10" w:rsidRDefault="009B0D88" w:rsidP="00AB66FF">
      <w:pPr>
        <w:widowControl/>
        <w:pBdr>
          <w:top w:val="single" w:sz="6" w:space="0" w:color="FFFFFF"/>
          <w:left w:val="single" w:sz="6" w:space="0" w:color="FFFFFF"/>
          <w:bottom w:val="single" w:sz="6" w:space="0" w:color="FFFFFF"/>
          <w:right w:val="single" w:sz="6" w:space="0" w:color="FFFFFF"/>
        </w:pBdr>
        <w:jc w:val="center"/>
        <w:rPr>
          <w:rFonts w:cs="Arial"/>
          <w:sz w:val="22"/>
          <w:szCs w:val="22"/>
        </w:rPr>
      </w:pPr>
    </w:p>
    <w:sectPr w:rsidR="009B0D88" w:rsidRPr="00325E10" w:rsidSect="008F7505">
      <w:footerReference w:type="default" r:id="rId12"/>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1869F" w14:textId="77777777" w:rsidR="00055654" w:rsidRDefault="00055654">
      <w:r>
        <w:separator/>
      </w:r>
    </w:p>
  </w:endnote>
  <w:endnote w:type="continuationSeparator" w:id="0">
    <w:p w14:paraId="7973F79B" w14:textId="77777777" w:rsidR="00055654" w:rsidRDefault="00055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P TypographicSymbol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76F77" w14:textId="4C96301A" w:rsidR="00C02723" w:rsidRDefault="00C02723">
    <w:pPr>
      <w:pStyle w:val="Footer"/>
    </w:pPr>
    <w:r>
      <w:t xml:space="preserve">Issue Date: </w:t>
    </w:r>
    <w:r>
      <w:ptab w:relativeTo="margin" w:alignment="center" w:leader="none"/>
    </w:r>
    <w:r>
      <w:t>DC-</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 xml:space="preserve">0609 App F </w:t>
    </w:r>
    <w:proofErr w:type="spellStart"/>
    <w:r>
      <w:t>Att</w:t>
    </w:r>
    <w:proofErr w:type="spellEnd"/>
    <w:r>
      <w:t xml:space="preserve"> 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92D82" w14:textId="70101D50" w:rsidR="000542FF" w:rsidRPr="00B050C3" w:rsidRDefault="000542FF">
    <w:pPr>
      <w:tabs>
        <w:tab w:val="center" w:pos="4680"/>
        <w:tab w:val="right" w:pos="9360"/>
      </w:tabs>
      <w:rPr>
        <w:rFonts w:cs="Arial"/>
        <w:sz w:val="22"/>
        <w:szCs w:val="22"/>
      </w:rPr>
    </w:pPr>
    <w:r>
      <w:rPr>
        <w:rFonts w:cs="Arial"/>
        <w:sz w:val="22"/>
        <w:szCs w:val="22"/>
      </w:rPr>
      <w:t xml:space="preserve">Issue Date: </w:t>
    </w:r>
    <w:r w:rsidR="0004032F">
      <w:rPr>
        <w:rFonts w:cs="Arial"/>
        <w:sz w:val="22"/>
        <w:szCs w:val="22"/>
      </w:rPr>
      <w:t>09/05/24</w:t>
    </w:r>
    <w:r w:rsidRPr="00B57BD1">
      <w:rPr>
        <w:rFonts w:cs="Arial"/>
        <w:sz w:val="22"/>
        <w:szCs w:val="22"/>
      </w:rPr>
      <w:ptab w:relativeTo="margin" w:alignment="center" w:leader="none"/>
    </w:r>
    <w:r w:rsidRPr="00B57BD1">
      <w:rPr>
        <w:rFonts w:cs="Arial"/>
        <w:sz w:val="22"/>
        <w:szCs w:val="22"/>
      </w:rPr>
      <w:fldChar w:fldCharType="begin"/>
    </w:r>
    <w:r w:rsidRPr="00B57BD1">
      <w:rPr>
        <w:rFonts w:cs="Arial"/>
        <w:sz w:val="22"/>
        <w:szCs w:val="22"/>
      </w:rPr>
      <w:instrText xml:space="preserve"> PAGE   \* MERGEFORMAT </w:instrText>
    </w:r>
    <w:r w:rsidRPr="00B57BD1">
      <w:rPr>
        <w:rFonts w:cs="Arial"/>
        <w:sz w:val="22"/>
        <w:szCs w:val="22"/>
      </w:rPr>
      <w:fldChar w:fldCharType="separate"/>
    </w:r>
    <w:r>
      <w:rPr>
        <w:rFonts w:cs="Arial"/>
        <w:noProof/>
        <w:sz w:val="22"/>
        <w:szCs w:val="22"/>
      </w:rPr>
      <w:t>7</w:t>
    </w:r>
    <w:r w:rsidRPr="00B57BD1">
      <w:rPr>
        <w:rFonts w:cs="Arial"/>
        <w:noProof/>
        <w:sz w:val="22"/>
        <w:szCs w:val="22"/>
      </w:rPr>
      <w:fldChar w:fldCharType="end"/>
    </w:r>
    <w:r w:rsidRPr="00B57BD1">
      <w:rPr>
        <w:rFonts w:cs="Arial"/>
        <w:sz w:val="22"/>
        <w:szCs w:val="22"/>
      </w:rPr>
      <w:ptab w:relativeTo="margin" w:alignment="right" w:leader="none"/>
    </w:r>
    <w:r w:rsidRPr="00B57BD1">
      <w:rPr>
        <w:rFonts w:cs="Arial"/>
        <w:sz w:val="22"/>
        <w:szCs w:val="22"/>
      </w:rPr>
      <w:t xml:space="preserve">0609 App F </w:t>
    </w:r>
    <w:proofErr w:type="spellStart"/>
    <w:r w:rsidRPr="00B57BD1">
      <w:rPr>
        <w:rFonts w:cs="Arial"/>
        <w:sz w:val="22"/>
        <w:szCs w:val="22"/>
      </w:rPr>
      <w:t>Att</w:t>
    </w:r>
    <w:proofErr w:type="spellEnd"/>
    <w:r w:rsidRPr="00B57BD1">
      <w:rPr>
        <w:rFonts w:cs="Arial"/>
        <w:sz w:val="22"/>
        <w:szCs w:val="22"/>
      </w:rPr>
      <w:t xml:space="preserve"> 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264E9" w14:textId="359C411C" w:rsidR="004A7B1A" w:rsidRPr="00B050C3" w:rsidRDefault="006A0E8E">
    <w:pPr>
      <w:tabs>
        <w:tab w:val="center" w:pos="4680"/>
        <w:tab w:val="right" w:pos="9360"/>
      </w:tabs>
      <w:rPr>
        <w:rFonts w:cs="Arial"/>
        <w:sz w:val="22"/>
        <w:szCs w:val="22"/>
      </w:rPr>
    </w:pPr>
    <w:r>
      <w:rPr>
        <w:rFonts w:cs="Arial"/>
        <w:sz w:val="22"/>
        <w:szCs w:val="22"/>
      </w:rPr>
      <w:t>Issue Date:</w:t>
    </w:r>
    <w:r w:rsidR="00B8695D">
      <w:rPr>
        <w:rFonts w:cs="Arial"/>
        <w:sz w:val="22"/>
        <w:szCs w:val="22"/>
      </w:rPr>
      <w:t xml:space="preserve"> </w:t>
    </w:r>
    <w:r w:rsidR="003162B6">
      <w:rPr>
        <w:rFonts w:cs="Arial"/>
        <w:sz w:val="22"/>
        <w:szCs w:val="22"/>
      </w:rPr>
      <w:t>09/05/24</w:t>
    </w:r>
    <w:r w:rsidR="004A7B1A" w:rsidRPr="00B57BD1">
      <w:rPr>
        <w:rFonts w:cs="Arial"/>
        <w:sz w:val="22"/>
        <w:szCs w:val="22"/>
      </w:rPr>
      <w:ptab w:relativeTo="margin" w:alignment="center" w:leader="none"/>
    </w:r>
    <w:r w:rsidR="004A7B1A">
      <w:rPr>
        <w:rFonts w:cs="Arial"/>
        <w:sz w:val="22"/>
        <w:szCs w:val="22"/>
      </w:rPr>
      <w:t>Att</w:t>
    </w:r>
    <w:r w:rsidR="003D453E">
      <w:rPr>
        <w:rFonts w:cs="Arial"/>
        <w:sz w:val="22"/>
        <w:szCs w:val="22"/>
      </w:rPr>
      <w:t>1</w:t>
    </w:r>
    <w:r w:rsidR="004A7B1A">
      <w:rPr>
        <w:rFonts w:cs="Arial"/>
        <w:sz w:val="22"/>
        <w:szCs w:val="22"/>
      </w:rPr>
      <w:t>-</w:t>
    </w:r>
    <w:r w:rsidR="004A7B1A" w:rsidRPr="00B57BD1">
      <w:rPr>
        <w:rFonts w:cs="Arial"/>
        <w:sz w:val="22"/>
        <w:szCs w:val="22"/>
      </w:rPr>
      <w:fldChar w:fldCharType="begin"/>
    </w:r>
    <w:r w:rsidR="004A7B1A" w:rsidRPr="00B57BD1">
      <w:rPr>
        <w:rFonts w:cs="Arial"/>
        <w:sz w:val="22"/>
        <w:szCs w:val="22"/>
      </w:rPr>
      <w:instrText xml:space="preserve"> PAGE   \* MERGEFORMAT </w:instrText>
    </w:r>
    <w:r w:rsidR="004A7B1A" w:rsidRPr="00B57BD1">
      <w:rPr>
        <w:rFonts w:cs="Arial"/>
        <w:sz w:val="22"/>
        <w:szCs w:val="22"/>
      </w:rPr>
      <w:fldChar w:fldCharType="separate"/>
    </w:r>
    <w:r w:rsidR="0030673E">
      <w:rPr>
        <w:rFonts w:cs="Arial"/>
        <w:noProof/>
        <w:sz w:val="22"/>
        <w:szCs w:val="22"/>
      </w:rPr>
      <w:t>1</w:t>
    </w:r>
    <w:r w:rsidR="004A7B1A" w:rsidRPr="00B57BD1">
      <w:rPr>
        <w:rFonts w:cs="Arial"/>
        <w:noProof/>
        <w:sz w:val="22"/>
        <w:szCs w:val="22"/>
      </w:rPr>
      <w:fldChar w:fldCharType="end"/>
    </w:r>
    <w:r w:rsidR="004A7B1A" w:rsidRPr="00B57BD1">
      <w:rPr>
        <w:rFonts w:cs="Arial"/>
        <w:sz w:val="22"/>
        <w:szCs w:val="22"/>
      </w:rPr>
      <w:ptab w:relativeTo="margin" w:alignment="right" w:leader="none"/>
    </w:r>
    <w:r w:rsidR="004A7B1A" w:rsidRPr="00B57BD1">
      <w:rPr>
        <w:rFonts w:cs="Arial"/>
        <w:sz w:val="22"/>
        <w:szCs w:val="22"/>
      </w:rPr>
      <w:t xml:space="preserve">0609 App F </w:t>
    </w:r>
    <w:proofErr w:type="spellStart"/>
    <w:r w:rsidR="004A7B1A" w:rsidRPr="00B57BD1">
      <w:rPr>
        <w:rFonts w:cs="Arial"/>
        <w:sz w:val="22"/>
        <w:szCs w:val="22"/>
      </w:rPr>
      <w:t>Att</w:t>
    </w:r>
    <w:proofErr w:type="spellEnd"/>
    <w:r w:rsidR="004A7B1A" w:rsidRPr="00B57BD1">
      <w:rPr>
        <w:rFonts w:cs="Arial"/>
        <w:sz w:val="22"/>
        <w:szCs w:val="22"/>
      </w:rPr>
      <w:t xml:space="preserve">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12A68" w14:textId="77777777" w:rsidR="00055654" w:rsidRDefault="00055654">
      <w:r>
        <w:separator/>
      </w:r>
    </w:p>
  </w:footnote>
  <w:footnote w:type="continuationSeparator" w:id="0">
    <w:p w14:paraId="31BA889F" w14:textId="77777777" w:rsidR="00055654" w:rsidRDefault="000556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02CD6E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2CA195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EE815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0BAF7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0D48E3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87AADF6"/>
    <w:lvl w:ilvl="0">
      <w:start w:val="1"/>
      <w:numFmt w:val="bullet"/>
      <w:pStyle w:val="ListBullet4"/>
      <w:lvlText w:val=""/>
      <w:lvlJc w:val="left"/>
      <w:pPr>
        <w:ind w:left="1440" w:hanging="360"/>
      </w:pPr>
      <w:rPr>
        <w:rFonts w:ascii="Wingdings" w:hAnsi="Wingdings" w:hint="default"/>
      </w:rPr>
    </w:lvl>
  </w:abstractNum>
  <w:abstractNum w:abstractNumId="6" w15:restartNumberingAfterBreak="0">
    <w:nsid w:val="FFFFFF82"/>
    <w:multiLevelType w:val="singleLevel"/>
    <w:tmpl w:val="4ADAFF40"/>
    <w:lvl w:ilvl="0">
      <w:start w:val="1"/>
      <w:numFmt w:val="bullet"/>
      <w:pStyle w:val="ListBullet3"/>
      <w:lvlText w:val="o"/>
      <w:lvlJc w:val="left"/>
      <w:pPr>
        <w:ind w:left="1080" w:hanging="360"/>
      </w:pPr>
      <w:rPr>
        <w:rFonts w:ascii="Courier New" w:hAnsi="Courier New" w:cs="Courier New" w:hint="default"/>
      </w:rPr>
    </w:lvl>
  </w:abstractNum>
  <w:abstractNum w:abstractNumId="7" w15:restartNumberingAfterBreak="0">
    <w:nsid w:val="FFFFFF83"/>
    <w:multiLevelType w:val="singleLevel"/>
    <w:tmpl w:val="6C383B1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E40C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62C14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1729A60"/>
    <w:lvl w:ilvl="0">
      <w:numFmt w:val="bullet"/>
      <w:lvlText w:val="*"/>
      <w:lvlJc w:val="left"/>
    </w:lvl>
  </w:abstractNum>
  <w:abstractNum w:abstractNumId="11" w15:restartNumberingAfterBreak="0">
    <w:nsid w:val="00000001"/>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2" w15:restartNumberingAfterBreak="0">
    <w:nsid w:val="00000002"/>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13" w15:restartNumberingAfterBreak="0">
    <w:nsid w:val="00000003"/>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4" w15:restartNumberingAfterBreak="0">
    <w:nsid w:val="00000004"/>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15" w15:restartNumberingAfterBreak="0">
    <w:nsid w:val="00000005"/>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6" w15:restartNumberingAfterBreak="0">
    <w:nsid w:val="00000006"/>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17" w15:restartNumberingAfterBreak="0">
    <w:nsid w:val="00000007"/>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8" w15:restartNumberingAfterBreak="0">
    <w:nsid w:val="00000008"/>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19" w15:restartNumberingAfterBreak="0">
    <w:nsid w:val="00000009"/>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0" w15:restartNumberingAfterBreak="0">
    <w:nsid w:val="0000000A"/>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21" w15:restartNumberingAfterBreak="0">
    <w:nsid w:val="0000000B"/>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2" w15:restartNumberingAfterBreak="0">
    <w:nsid w:val="0000000C"/>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23" w15:restartNumberingAfterBreak="0">
    <w:nsid w:val="0000000D"/>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4" w15:restartNumberingAfterBreak="0">
    <w:nsid w:val="044A3E84"/>
    <w:multiLevelType w:val="hybridMultilevel"/>
    <w:tmpl w:val="5E869CA6"/>
    <w:lvl w:ilvl="0" w:tplc="04090001">
      <w:start w:val="1"/>
      <w:numFmt w:val="bullet"/>
      <w:lvlText w:val=""/>
      <w:lvlJc w:val="left"/>
      <w:pPr>
        <w:ind w:left="2246" w:hanging="360"/>
      </w:pPr>
      <w:rPr>
        <w:rFonts w:ascii="Symbol" w:hAnsi="Symbol" w:hint="default"/>
      </w:rPr>
    </w:lvl>
    <w:lvl w:ilvl="1" w:tplc="04090003">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25" w15:restartNumberingAfterBreak="0">
    <w:nsid w:val="0A587A4E"/>
    <w:multiLevelType w:val="hybridMultilevel"/>
    <w:tmpl w:val="91D4F8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04C53C2"/>
    <w:multiLevelType w:val="hybridMultilevel"/>
    <w:tmpl w:val="792E7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2945DC7"/>
    <w:multiLevelType w:val="hybridMultilevel"/>
    <w:tmpl w:val="F8324C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3391E3C"/>
    <w:multiLevelType w:val="hybridMultilevel"/>
    <w:tmpl w:val="3DCC2FF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39331DA"/>
    <w:multiLevelType w:val="hybridMultilevel"/>
    <w:tmpl w:val="71D432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14C87F50"/>
    <w:multiLevelType w:val="hybridMultilevel"/>
    <w:tmpl w:val="18A0374C"/>
    <w:lvl w:ilvl="0" w:tplc="A67452CC">
      <w:numFmt w:val="bullet"/>
      <w:lvlText w:val="•"/>
      <w:lvlJc w:val="left"/>
      <w:pPr>
        <w:tabs>
          <w:tab w:val="num" w:pos="806"/>
        </w:tabs>
        <w:ind w:left="806" w:hanging="532"/>
      </w:pPr>
      <w:rPr>
        <w:rFonts w:ascii="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5760C22"/>
    <w:multiLevelType w:val="hybridMultilevel"/>
    <w:tmpl w:val="DB2CCE5A"/>
    <w:lvl w:ilvl="0" w:tplc="DED089EC">
      <w:numFmt w:val="bullet"/>
      <w:lvlText w:val="•"/>
      <w:lvlJc w:val="left"/>
      <w:pPr>
        <w:tabs>
          <w:tab w:val="num" w:pos="806"/>
        </w:tabs>
        <w:ind w:left="806" w:hanging="532"/>
      </w:pPr>
      <w:rPr>
        <w:rFonts w:ascii="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0CA66C1"/>
    <w:multiLevelType w:val="hybridMultilevel"/>
    <w:tmpl w:val="FE5A81D8"/>
    <w:lvl w:ilvl="0" w:tplc="EF16B748">
      <w:numFmt w:val="bullet"/>
      <w:lvlText w:val="•"/>
      <w:lvlJc w:val="left"/>
      <w:pPr>
        <w:tabs>
          <w:tab w:val="num" w:pos="806"/>
        </w:tabs>
        <w:ind w:left="806" w:hanging="532"/>
      </w:pPr>
      <w:rPr>
        <w:rFonts w:ascii="Arial" w:hAnsi="Arial" w:cs="Arial" w:hint="default"/>
      </w:rPr>
    </w:lvl>
    <w:lvl w:ilvl="1" w:tplc="1CAC7D74">
      <w:numFmt w:val="bullet"/>
      <w:lvlText w:val="○"/>
      <w:lvlJc w:val="left"/>
      <w:pPr>
        <w:tabs>
          <w:tab w:val="num" w:pos="1440"/>
        </w:tabs>
        <w:ind w:left="1440" w:hanging="634"/>
      </w:pPr>
      <w:rPr>
        <w:rFonts w:ascii="Arial" w:hAnsi="Arial" w:cs="Arial" w:hint="default"/>
        <w:color w:val="auto"/>
        <w:sz w:val="24"/>
        <w:szCs w:val="24"/>
      </w:rPr>
    </w:lvl>
    <w:lvl w:ilvl="2" w:tplc="AAE6EF46">
      <w:numFmt w:val="bullet"/>
      <w:lvlText w:val="•"/>
      <w:lvlJc w:val="left"/>
      <w:pPr>
        <w:tabs>
          <w:tab w:val="num" w:pos="806"/>
        </w:tabs>
        <w:ind w:left="806" w:hanging="532"/>
      </w:pPr>
      <w:rPr>
        <w:rFonts w:ascii="Arial"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1363323"/>
    <w:multiLevelType w:val="hybridMultilevel"/>
    <w:tmpl w:val="4C9A15A2"/>
    <w:lvl w:ilvl="0" w:tplc="58BCBA84">
      <w:numFmt w:val="bullet"/>
      <w:lvlText w:val="•"/>
      <w:lvlJc w:val="left"/>
      <w:pPr>
        <w:tabs>
          <w:tab w:val="num" w:pos="806"/>
        </w:tabs>
        <w:ind w:left="806" w:hanging="532"/>
      </w:pPr>
      <w:rPr>
        <w:rFonts w:ascii="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E71217"/>
    <w:multiLevelType w:val="hybridMultilevel"/>
    <w:tmpl w:val="860AA3D6"/>
    <w:lvl w:ilvl="0" w:tplc="FB94F3EE">
      <w:numFmt w:val="bullet"/>
      <w:lvlText w:val="•"/>
      <w:lvlJc w:val="left"/>
      <w:pPr>
        <w:tabs>
          <w:tab w:val="num" w:pos="806"/>
        </w:tabs>
        <w:ind w:left="806" w:hanging="532"/>
      </w:pPr>
      <w:rPr>
        <w:rFonts w:ascii="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6650E83"/>
    <w:multiLevelType w:val="hybridMultilevel"/>
    <w:tmpl w:val="A1ACAEC0"/>
    <w:lvl w:ilvl="0" w:tplc="E8E65348">
      <w:numFmt w:val="bullet"/>
      <w:lvlText w:val="•"/>
      <w:lvlJc w:val="left"/>
      <w:pPr>
        <w:tabs>
          <w:tab w:val="num" w:pos="806"/>
        </w:tabs>
        <w:ind w:left="806" w:hanging="532"/>
      </w:pPr>
      <w:rPr>
        <w:rFonts w:ascii="Arial" w:hAnsi="Arial" w:cs="Arial" w:hint="default"/>
      </w:rPr>
    </w:lvl>
    <w:lvl w:ilvl="1" w:tplc="828CA064">
      <w:numFmt w:val="bullet"/>
      <w:lvlText w:val="•"/>
      <w:lvlJc w:val="left"/>
      <w:pPr>
        <w:tabs>
          <w:tab w:val="num" w:pos="806"/>
        </w:tabs>
        <w:ind w:left="806" w:hanging="532"/>
      </w:pPr>
      <w:rPr>
        <w:rFonts w:ascii="Arial" w:hAnsi="Arial" w:cs="Arial" w:hint="default"/>
      </w:rPr>
    </w:lvl>
    <w:lvl w:ilvl="2" w:tplc="89306614">
      <w:numFmt w:val="bullet"/>
      <w:lvlText w:val="○"/>
      <w:lvlJc w:val="left"/>
      <w:pPr>
        <w:tabs>
          <w:tab w:val="num" w:pos="1440"/>
        </w:tabs>
        <w:ind w:left="1440" w:hanging="634"/>
      </w:pPr>
      <w:rPr>
        <w:rFonts w:ascii="Arial" w:hAnsi="Arial" w:cs="Arial" w:hint="default"/>
        <w:color w:val="auto"/>
        <w:sz w:val="24"/>
        <w:szCs w:val="2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4C3408D"/>
    <w:multiLevelType w:val="hybridMultilevel"/>
    <w:tmpl w:val="C0A29A7C"/>
    <w:lvl w:ilvl="0" w:tplc="CB7A8EEC">
      <w:numFmt w:val="bullet"/>
      <w:lvlText w:val="•"/>
      <w:lvlJc w:val="left"/>
      <w:pPr>
        <w:tabs>
          <w:tab w:val="num" w:pos="806"/>
        </w:tabs>
        <w:ind w:left="806" w:hanging="532"/>
      </w:pPr>
      <w:rPr>
        <w:rFonts w:ascii="Arial" w:hAnsi="Arial" w:cs="Arial" w:hint="default"/>
      </w:rPr>
    </w:lvl>
    <w:lvl w:ilvl="1" w:tplc="FA901856">
      <w:numFmt w:val="bullet"/>
      <w:lvlText w:val="○"/>
      <w:lvlJc w:val="left"/>
      <w:pPr>
        <w:tabs>
          <w:tab w:val="num" w:pos="1440"/>
        </w:tabs>
        <w:ind w:left="1440" w:hanging="634"/>
      </w:pPr>
      <w:rPr>
        <w:rFonts w:ascii="Arial" w:hAnsi="Arial" w:cs="Arial"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4722E9"/>
    <w:multiLevelType w:val="hybridMultilevel"/>
    <w:tmpl w:val="01D22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6F379B"/>
    <w:multiLevelType w:val="hybridMultilevel"/>
    <w:tmpl w:val="02FE05F6"/>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39" w15:restartNumberingAfterBreak="0">
    <w:nsid w:val="52A2586D"/>
    <w:multiLevelType w:val="hybridMultilevel"/>
    <w:tmpl w:val="B4EC5CF6"/>
    <w:lvl w:ilvl="0" w:tplc="A12A46F6">
      <w:numFmt w:val="bullet"/>
      <w:lvlText w:val="•"/>
      <w:lvlJc w:val="left"/>
      <w:pPr>
        <w:tabs>
          <w:tab w:val="num" w:pos="806"/>
        </w:tabs>
        <w:ind w:left="806" w:hanging="532"/>
      </w:pPr>
      <w:rPr>
        <w:rFonts w:ascii="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7470036"/>
    <w:multiLevelType w:val="hybridMultilevel"/>
    <w:tmpl w:val="144641DC"/>
    <w:lvl w:ilvl="0" w:tplc="E578B134">
      <w:numFmt w:val="bullet"/>
      <w:lvlText w:val="○"/>
      <w:lvlJc w:val="left"/>
      <w:pPr>
        <w:tabs>
          <w:tab w:val="num" w:pos="1440"/>
        </w:tabs>
        <w:ind w:left="1440" w:hanging="634"/>
      </w:pPr>
      <w:rPr>
        <w:rFonts w:ascii="Arial" w:hAnsi="Arial" w:cs="Aria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D891D95"/>
    <w:multiLevelType w:val="hybridMultilevel"/>
    <w:tmpl w:val="0DDC1694"/>
    <w:lvl w:ilvl="0" w:tplc="89306614">
      <w:numFmt w:val="bullet"/>
      <w:lvlText w:val="○"/>
      <w:lvlJc w:val="left"/>
      <w:pPr>
        <w:tabs>
          <w:tab w:val="num" w:pos="1440"/>
        </w:tabs>
        <w:ind w:left="1440" w:hanging="634"/>
      </w:pPr>
      <w:rPr>
        <w:rFonts w:ascii="Arial" w:hAnsi="Arial" w:cs="Aria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426E12"/>
    <w:multiLevelType w:val="hybridMultilevel"/>
    <w:tmpl w:val="E0C8F72A"/>
    <w:lvl w:ilvl="0" w:tplc="9AD8C2E2">
      <w:numFmt w:val="bullet"/>
      <w:lvlText w:val="•"/>
      <w:lvlJc w:val="left"/>
      <w:pPr>
        <w:tabs>
          <w:tab w:val="num" w:pos="806"/>
        </w:tabs>
        <w:ind w:left="806" w:hanging="532"/>
      </w:pPr>
      <w:rPr>
        <w:rFonts w:ascii="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ED05DD5"/>
    <w:multiLevelType w:val="hybridMultilevel"/>
    <w:tmpl w:val="ACB416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72834D41"/>
    <w:multiLevelType w:val="hybridMultilevel"/>
    <w:tmpl w:val="DED63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631B58"/>
    <w:multiLevelType w:val="hybridMultilevel"/>
    <w:tmpl w:val="FD94A8BC"/>
    <w:lvl w:ilvl="0" w:tplc="04090001">
      <w:start w:val="1"/>
      <w:numFmt w:val="bullet"/>
      <w:lvlText w:val=""/>
      <w:lvlJc w:val="left"/>
      <w:pPr>
        <w:tabs>
          <w:tab w:val="num" w:pos="1440"/>
        </w:tabs>
        <w:ind w:left="1440" w:hanging="634"/>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094651"/>
    <w:multiLevelType w:val="hybridMultilevel"/>
    <w:tmpl w:val="3886F07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CED75B3"/>
    <w:multiLevelType w:val="hybridMultilevel"/>
    <w:tmpl w:val="F062A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FA6437"/>
    <w:multiLevelType w:val="hybridMultilevel"/>
    <w:tmpl w:val="83B8C49E"/>
    <w:lvl w:ilvl="0" w:tplc="84B8EC46">
      <w:numFmt w:val="bullet"/>
      <w:lvlText w:val="○"/>
      <w:lvlJc w:val="left"/>
      <w:pPr>
        <w:tabs>
          <w:tab w:val="num" w:pos="1440"/>
        </w:tabs>
        <w:ind w:left="1440" w:hanging="634"/>
      </w:pPr>
      <w:rPr>
        <w:rFonts w:ascii="Arial" w:hAnsi="Arial" w:cs="Arial" w:hint="default"/>
        <w:color w:val="auto"/>
        <w:sz w:val="24"/>
        <w:szCs w:val="24"/>
      </w:rPr>
    </w:lvl>
    <w:lvl w:ilvl="1" w:tplc="679C4F42">
      <w:numFmt w:val="bullet"/>
      <w:lvlText w:val="•"/>
      <w:lvlJc w:val="left"/>
      <w:pPr>
        <w:tabs>
          <w:tab w:val="num" w:pos="806"/>
        </w:tabs>
        <w:ind w:left="806" w:hanging="532"/>
      </w:pPr>
      <w:rPr>
        <w:rFonts w:ascii="Arial" w:hAnsi="Arial" w:cs="Arial"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93182937">
    <w:abstractNumId w:val="10"/>
    <w:lvlOverride w:ilvl="0">
      <w:lvl w:ilvl="0">
        <w:numFmt w:val="bullet"/>
        <w:lvlText w:val="&quot;"/>
        <w:legacy w:legacy="1" w:legacySpace="0" w:legacyIndent="360"/>
        <w:lvlJc w:val="left"/>
        <w:pPr>
          <w:ind w:left="1440" w:hanging="360"/>
        </w:pPr>
        <w:rPr>
          <w:rFonts w:ascii="WP TypographicSymbols" w:hAnsi="WP TypographicSymbols" w:hint="default"/>
        </w:rPr>
      </w:lvl>
    </w:lvlOverride>
  </w:num>
  <w:num w:numId="2" w16cid:durableId="996419365">
    <w:abstractNumId w:val="10"/>
    <w:lvlOverride w:ilvl="0">
      <w:lvl w:ilvl="0">
        <w:numFmt w:val="bullet"/>
        <w:lvlText w:val="$"/>
        <w:legacy w:legacy="1" w:legacySpace="0" w:legacyIndent="360"/>
        <w:lvlJc w:val="left"/>
        <w:pPr>
          <w:ind w:left="720" w:hanging="360"/>
        </w:pPr>
        <w:rPr>
          <w:rFonts w:ascii="WP TypographicSymbols" w:hAnsi="WP TypographicSymbols" w:hint="default"/>
        </w:rPr>
      </w:lvl>
    </w:lvlOverride>
  </w:num>
  <w:num w:numId="3" w16cid:durableId="761075110">
    <w:abstractNumId w:val="34"/>
  </w:num>
  <w:num w:numId="4" w16cid:durableId="1272320705">
    <w:abstractNumId w:val="35"/>
  </w:num>
  <w:num w:numId="5" w16cid:durableId="1739398766">
    <w:abstractNumId w:val="31"/>
  </w:num>
  <w:num w:numId="6" w16cid:durableId="762918741">
    <w:abstractNumId w:val="42"/>
  </w:num>
  <w:num w:numId="7" w16cid:durableId="809400718">
    <w:abstractNumId w:val="30"/>
  </w:num>
  <w:num w:numId="8" w16cid:durableId="639849546">
    <w:abstractNumId w:val="39"/>
  </w:num>
  <w:num w:numId="9" w16cid:durableId="1581401763">
    <w:abstractNumId w:val="36"/>
  </w:num>
  <w:num w:numId="10" w16cid:durableId="345640183">
    <w:abstractNumId w:val="32"/>
  </w:num>
  <w:num w:numId="11" w16cid:durableId="1438258190">
    <w:abstractNumId w:val="48"/>
  </w:num>
  <w:num w:numId="12" w16cid:durableId="1031882949">
    <w:abstractNumId w:val="40"/>
  </w:num>
  <w:num w:numId="13" w16cid:durableId="1259217346">
    <w:abstractNumId w:val="33"/>
  </w:num>
  <w:num w:numId="14" w16cid:durableId="2027173659">
    <w:abstractNumId w:val="44"/>
  </w:num>
  <w:num w:numId="15" w16cid:durableId="1785273840">
    <w:abstractNumId w:val="41"/>
  </w:num>
  <w:num w:numId="16" w16cid:durableId="622074340">
    <w:abstractNumId w:val="45"/>
  </w:num>
  <w:num w:numId="17" w16cid:durableId="1503622315">
    <w:abstractNumId w:val="47"/>
  </w:num>
  <w:num w:numId="18" w16cid:durableId="1534076799">
    <w:abstractNumId w:val="26"/>
  </w:num>
  <w:num w:numId="19" w16cid:durableId="1755277706">
    <w:abstractNumId w:val="35"/>
  </w:num>
  <w:num w:numId="20" w16cid:durableId="638459780">
    <w:abstractNumId w:val="29"/>
  </w:num>
  <w:num w:numId="21" w16cid:durableId="1655601334">
    <w:abstractNumId w:val="27"/>
  </w:num>
  <w:num w:numId="22" w16cid:durableId="260535169">
    <w:abstractNumId w:val="28"/>
  </w:num>
  <w:num w:numId="23" w16cid:durableId="1358847220">
    <w:abstractNumId w:val="25"/>
  </w:num>
  <w:num w:numId="24" w16cid:durableId="827139414">
    <w:abstractNumId w:val="37"/>
  </w:num>
  <w:num w:numId="25" w16cid:durableId="2007587779">
    <w:abstractNumId w:val="46"/>
  </w:num>
  <w:num w:numId="26" w16cid:durableId="929505650">
    <w:abstractNumId w:val="24"/>
  </w:num>
  <w:num w:numId="27" w16cid:durableId="787822359">
    <w:abstractNumId w:val="38"/>
  </w:num>
  <w:num w:numId="28" w16cid:durableId="17145021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10370464">
    <w:abstractNumId w:val="9"/>
  </w:num>
  <w:num w:numId="30" w16cid:durableId="141779790">
    <w:abstractNumId w:val="7"/>
  </w:num>
  <w:num w:numId="31" w16cid:durableId="640575350">
    <w:abstractNumId w:val="6"/>
  </w:num>
  <w:num w:numId="32" w16cid:durableId="2082825794">
    <w:abstractNumId w:val="5"/>
  </w:num>
  <w:num w:numId="33" w16cid:durableId="1618683788">
    <w:abstractNumId w:val="4"/>
  </w:num>
  <w:num w:numId="34" w16cid:durableId="1844011225">
    <w:abstractNumId w:val="8"/>
  </w:num>
  <w:num w:numId="35" w16cid:durableId="332952039">
    <w:abstractNumId w:val="3"/>
  </w:num>
  <w:num w:numId="36" w16cid:durableId="551962407">
    <w:abstractNumId w:val="2"/>
  </w:num>
  <w:num w:numId="37" w16cid:durableId="176427259">
    <w:abstractNumId w:val="1"/>
  </w:num>
  <w:num w:numId="38" w16cid:durableId="812528793">
    <w:abstractNumId w:val="0"/>
  </w:num>
  <w:num w:numId="39" w16cid:durableId="1181966690">
    <w:abstractNumId w:val="7"/>
  </w:num>
  <w:num w:numId="40" w16cid:durableId="1916431134">
    <w:abstractNumId w:val="6"/>
  </w:num>
  <w:num w:numId="41" w16cid:durableId="6423896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787"/>
    <w:rsid w:val="00004BA3"/>
    <w:rsid w:val="00010B93"/>
    <w:rsid w:val="0002001F"/>
    <w:rsid w:val="00023EA2"/>
    <w:rsid w:val="000242CB"/>
    <w:rsid w:val="0003182C"/>
    <w:rsid w:val="0004032F"/>
    <w:rsid w:val="0004156D"/>
    <w:rsid w:val="000421ED"/>
    <w:rsid w:val="000450F2"/>
    <w:rsid w:val="00046815"/>
    <w:rsid w:val="0004750C"/>
    <w:rsid w:val="00047C93"/>
    <w:rsid w:val="000540B1"/>
    <w:rsid w:val="000542FF"/>
    <w:rsid w:val="00055654"/>
    <w:rsid w:val="000564E3"/>
    <w:rsid w:val="00056F54"/>
    <w:rsid w:val="000574EF"/>
    <w:rsid w:val="00057744"/>
    <w:rsid w:val="00057B86"/>
    <w:rsid w:val="0007215A"/>
    <w:rsid w:val="00075764"/>
    <w:rsid w:val="0007586D"/>
    <w:rsid w:val="00084361"/>
    <w:rsid w:val="00090E53"/>
    <w:rsid w:val="000931A5"/>
    <w:rsid w:val="000A704C"/>
    <w:rsid w:val="000B2F81"/>
    <w:rsid w:val="000B637C"/>
    <w:rsid w:val="000C2138"/>
    <w:rsid w:val="000C266E"/>
    <w:rsid w:val="000C397E"/>
    <w:rsid w:val="000C5464"/>
    <w:rsid w:val="000C56ED"/>
    <w:rsid w:val="000C5E1F"/>
    <w:rsid w:val="000D2687"/>
    <w:rsid w:val="000D67E1"/>
    <w:rsid w:val="000E1EC4"/>
    <w:rsid w:val="000E4A13"/>
    <w:rsid w:val="000F03E3"/>
    <w:rsid w:val="000F3826"/>
    <w:rsid w:val="000F7876"/>
    <w:rsid w:val="00101607"/>
    <w:rsid w:val="001017E2"/>
    <w:rsid w:val="00102724"/>
    <w:rsid w:val="001040E0"/>
    <w:rsid w:val="001128B4"/>
    <w:rsid w:val="00115F24"/>
    <w:rsid w:val="001316A9"/>
    <w:rsid w:val="00135699"/>
    <w:rsid w:val="00136776"/>
    <w:rsid w:val="001406B8"/>
    <w:rsid w:val="00142729"/>
    <w:rsid w:val="00143AE2"/>
    <w:rsid w:val="001472A6"/>
    <w:rsid w:val="0015264D"/>
    <w:rsid w:val="001561F2"/>
    <w:rsid w:val="0015754F"/>
    <w:rsid w:val="001729F7"/>
    <w:rsid w:val="0017385B"/>
    <w:rsid w:val="00183FEE"/>
    <w:rsid w:val="00184085"/>
    <w:rsid w:val="00187BD5"/>
    <w:rsid w:val="00191042"/>
    <w:rsid w:val="00191D0F"/>
    <w:rsid w:val="00194163"/>
    <w:rsid w:val="001B0F4A"/>
    <w:rsid w:val="001B3BC5"/>
    <w:rsid w:val="001B5AF0"/>
    <w:rsid w:val="001B5FBF"/>
    <w:rsid w:val="001C1662"/>
    <w:rsid w:val="001C3125"/>
    <w:rsid w:val="001D1CCF"/>
    <w:rsid w:val="001D62D0"/>
    <w:rsid w:val="001E0318"/>
    <w:rsid w:val="001E41A4"/>
    <w:rsid w:val="001F0D05"/>
    <w:rsid w:val="001F13DF"/>
    <w:rsid w:val="001F2282"/>
    <w:rsid w:val="001F277E"/>
    <w:rsid w:val="001F4517"/>
    <w:rsid w:val="001F53A1"/>
    <w:rsid w:val="001F7B1A"/>
    <w:rsid w:val="001F7F92"/>
    <w:rsid w:val="00201FBF"/>
    <w:rsid w:val="002068D2"/>
    <w:rsid w:val="00212680"/>
    <w:rsid w:val="0021298B"/>
    <w:rsid w:val="00214D87"/>
    <w:rsid w:val="00224A91"/>
    <w:rsid w:val="002273B6"/>
    <w:rsid w:val="0023473E"/>
    <w:rsid w:val="002401F9"/>
    <w:rsid w:val="0024212C"/>
    <w:rsid w:val="00256784"/>
    <w:rsid w:val="00256FB8"/>
    <w:rsid w:val="00264B33"/>
    <w:rsid w:val="00272EA9"/>
    <w:rsid w:val="00276284"/>
    <w:rsid w:val="0028062C"/>
    <w:rsid w:val="00286313"/>
    <w:rsid w:val="00287C5A"/>
    <w:rsid w:val="002904E8"/>
    <w:rsid w:val="00297734"/>
    <w:rsid w:val="002A1ED9"/>
    <w:rsid w:val="002B25B2"/>
    <w:rsid w:val="002B38E5"/>
    <w:rsid w:val="002B6987"/>
    <w:rsid w:val="002C179B"/>
    <w:rsid w:val="002C1C54"/>
    <w:rsid w:val="002C3926"/>
    <w:rsid w:val="002D1DA1"/>
    <w:rsid w:val="002E0112"/>
    <w:rsid w:val="002E3EF4"/>
    <w:rsid w:val="002F2093"/>
    <w:rsid w:val="002F6DB1"/>
    <w:rsid w:val="00300931"/>
    <w:rsid w:val="0030673E"/>
    <w:rsid w:val="00306CF0"/>
    <w:rsid w:val="0030775F"/>
    <w:rsid w:val="00311545"/>
    <w:rsid w:val="003162B6"/>
    <w:rsid w:val="00316BF8"/>
    <w:rsid w:val="0032038D"/>
    <w:rsid w:val="003211BA"/>
    <w:rsid w:val="00325E10"/>
    <w:rsid w:val="00327A93"/>
    <w:rsid w:val="00330151"/>
    <w:rsid w:val="00332396"/>
    <w:rsid w:val="00334383"/>
    <w:rsid w:val="0033760D"/>
    <w:rsid w:val="003508FB"/>
    <w:rsid w:val="00353145"/>
    <w:rsid w:val="0036722D"/>
    <w:rsid w:val="00371D91"/>
    <w:rsid w:val="0037395B"/>
    <w:rsid w:val="003769F6"/>
    <w:rsid w:val="00383489"/>
    <w:rsid w:val="00385CD7"/>
    <w:rsid w:val="00386F0F"/>
    <w:rsid w:val="00387FAF"/>
    <w:rsid w:val="00390AA0"/>
    <w:rsid w:val="00392567"/>
    <w:rsid w:val="00392B18"/>
    <w:rsid w:val="003A127C"/>
    <w:rsid w:val="003B0D6C"/>
    <w:rsid w:val="003B44D9"/>
    <w:rsid w:val="003B488A"/>
    <w:rsid w:val="003C1502"/>
    <w:rsid w:val="003C2119"/>
    <w:rsid w:val="003C2BE5"/>
    <w:rsid w:val="003D453E"/>
    <w:rsid w:val="003D5EF5"/>
    <w:rsid w:val="003E395E"/>
    <w:rsid w:val="003E4AC8"/>
    <w:rsid w:val="003E793D"/>
    <w:rsid w:val="003F1E3E"/>
    <w:rsid w:val="003F64E3"/>
    <w:rsid w:val="00412F88"/>
    <w:rsid w:val="00416BDF"/>
    <w:rsid w:val="0042040D"/>
    <w:rsid w:val="00422627"/>
    <w:rsid w:val="00430407"/>
    <w:rsid w:val="00441527"/>
    <w:rsid w:val="0044760E"/>
    <w:rsid w:val="00450730"/>
    <w:rsid w:val="00450F4C"/>
    <w:rsid w:val="00453BCB"/>
    <w:rsid w:val="00455D1D"/>
    <w:rsid w:val="00467A7F"/>
    <w:rsid w:val="00470685"/>
    <w:rsid w:val="004824AF"/>
    <w:rsid w:val="004830FA"/>
    <w:rsid w:val="00483A0B"/>
    <w:rsid w:val="00496302"/>
    <w:rsid w:val="004A6929"/>
    <w:rsid w:val="004A7B1A"/>
    <w:rsid w:val="004C65B4"/>
    <w:rsid w:val="004D43D1"/>
    <w:rsid w:val="004E0ABC"/>
    <w:rsid w:val="004E23BC"/>
    <w:rsid w:val="004E62F2"/>
    <w:rsid w:val="004F0798"/>
    <w:rsid w:val="004F1DEC"/>
    <w:rsid w:val="004F33DC"/>
    <w:rsid w:val="005005E4"/>
    <w:rsid w:val="00521F33"/>
    <w:rsid w:val="00526CB8"/>
    <w:rsid w:val="00530AC4"/>
    <w:rsid w:val="0053194F"/>
    <w:rsid w:val="005338E1"/>
    <w:rsid w:val="0053508D"/>
    <w:rsid w:val="005360C5"/>
    <w:rsid w:val="00536119"/>
    <w:rsid w:val="00545DC0"/>
    <w:rsid w:val="005512AB"/>
    <w:rsid w:val="0056183B"/>
    <w:rsid w:val="00565D43"/>
    <w:rsid w:val="005756B4"/>
    <w:rsid w:val="005758E4"/>
    <w:rsid w:val="00577CDF"/>
    <w:rsid w:val="00580830"/>
    <w:rsid w:val="00587A37"/>
    <w:rsid w:val="00595D5A"/>
    <w:rsid w:val="00596B65"/>
    <w:rsid w:val="005A404B"/>
    <w:rsid w:val="005B16FC"/>
    <w:rsid w:val="005D0B2C"/>
    <w:rsid w:val="005D186D"/>
    <w:rsid w:val="005D2975"/>
    <w:rsid w:val="005D2FBA"/>
    <w:rsid w:val="005D529F"/>
    <w:rsid w:val="005D7CEE"/>
    <w:rsid w:val="005E0452"/>
    <w:rsid w:val="005E2E32"/>
    <w:rsid w:val="005E7224"/>
    <w:rsid w:val="005F55EB"/>
    <w:rsid w:val="00600E45"/>
    <w:rsid w:val="00606143"/>
    <w:rsid w:val="00611E6C"/>
    <w:rsid w:val="00613180"/>
    <w:rsid w:val="00616CA6"/>
    <w:rsid w:val="00621BDC"/>
    <w:rsid w:val="00622CCF"/>
    <w:rsid w:val="0062345F"/>
    <w:rsid w:val="00631FB1"/>
    <w:rsid w:val="006369E3"/>
    <w:rsid w:val="006520BA"/>
    <w:rsid w:val="00662C65"/>
    <w:rsid w:val="00667FB1"/>
    <w:rsid w:val="00671CE0"/>
    <w:rsid w:val="00673F71"/>
    <w:rsid w:val="0067412D"/>
    <w:rsid w:val="00676EC1"/>
    <w:rsid w:val="0068143D"/>
    <w:rsid w:val="00685787"/>
    <w:rsid w:val="006947E8"/>
    <w:rsid w:val="00696971"/>
    <w:rsid w:val="006A0221"/>
    <w:rsid w:val="006A0E8E"/>
    <w:rsid w:val="006A1E66"/>
    <w:rsid w:val="006A3BDD"/>
    <w:rsid w:val="006A76EE"/>
    <w:rsid w:val="006B13F3"/>
    <w:rsid w:val="006B794E"/>
    <w:rsid w:val="006C071D"/>
    <w:rsid w:val="006C2895"/>
    <w:rsid w:val="006C5C33"/>
    <w:rsid w:val="006D38CD"/>
    <w:rsid w:val="006E366A"/>
    <w:rsid w:val="006E74F1"/>
    <w:rsid w:val="006E7C36"/>
    <w:rsid w:val="006F1B5C"/>
    <w:rsid w:val="00712BCB"/>
    <w:rsid w:val="00713B22"/>
    <w:rsid w:val="00717DE7"/>
    <w:rsid w:val="007258FD"/>
    <w:rsid w:val="00731471"/>
    <w:rsid w:val="00737C6B"/>
    <w:rsid w:val="00742A41"/>
    <w:rsid w:val="00746C8D"/>
    <w:rsid w:val="0075133E"/>
    <w:rsid w:val="0075204E"/>
    <w:rsid w:val="00754B49"/>
    <w:rsid w:val="0076191F"/>
    <w:rsid w:val="00763888"/>
    <w:rsid w:val="0076390A"/>
    <w:rsid w:val="00764CB8"/>
    <w:rsid w:val="007661AF"/>
    <w:rsid w:val="00772A40"/>
    <w:rsid w:val="00772C2D"/>
    <w:rsid w:val="00776AE6"/>
    <w:rsid w:val="00784CBA"/>
    <w:rsid w:val="00786A83"/>
    <w:rsid w:val="00787944"/>
    <w:rsid w:val="007929D6"/>
    <w:rsid w:val="007974E6"/>
    <w:rsid w:val="007A7CCE"/>
    <w:rsid w:val="007B1A49"/>
    <w:rsid w:val="007B2AAC"/>
    <w:rsid w:val="007B3926"/>
    <w:rsid w:val="007B67E4"/>
    <w:rsid w:val="007B7478"/>
    <w:rsid w:val="007C4486"/>
    <w:rsid w:val="007D640F"/>
    <w:rsid w:val="007E613B"/>
    <w:rsid w:val="007F480E"/>
    <w:rsid w:val="00803ABB"/>
    <w:rsid w:val="00806EEA"/>
    <w:rsid w:val="00811238"/>
    <w:rsid w:val="0081386D"/>
    <w:rsid w:val="008213CA"/>
    <w:rsid w:val="00825A8A"/>
    <w:rsid w:val="00832368"/>
    <w:rsid w:val="00837401"/>
    <w:rsid w:val="008378B3"/>
    <w:rsid w:val="0084015A"/>
    <w:rsid w:val="0084253A"/>
    <w:rsid w:val="00844178"/>
    <w:rsid w:val="008526A9"/>
    <w:rsid w:val="008540C2"/>
    <w:rsid w:val="0085620B"/>
    <w:rsid w:val="00872E30"/>
    <w:rsid w:val="008762C0"/>
    <w:rsid w:val="00876313"/>
    <w:rsid w:val="00885B51"/>
    <w:rsid w:val="008873E9"/>
    <w:rsid w:val="00894F8A"/>
    <w:rsid w:val="00895F1B"/>
    <w:rsid w:val="008A094E"/>
    <w:rsid w:val="008A4800"/>
    <w:rsid w:val="008A6079"/>
    <w:rsid w:val="008B62CE"/>
    <w:rsid w:val="008D01D6"/>
    <w:rsid w:val="008D2E44"/>
    <w:rsid w:val="008D37A5"/>
    <w:rsid w:val="008D4F31"/>
    <w:rsid w:val="008E1872"/>
    <w:rsid w:val="008F11DC"/>
    <w:rsid w:val="008F648E"/>
    <w:rsid w:val="008F73F8"/>
    <w:rsid w:val="008F7505"/>
    <w:rsid w:val="008F75E6"/>
    <w:rsid w:val="008F7A8A"/>
    <w:rsid w:val="008F7C32"/>
    <w:rsid w:val="009007EB"/>
    <w:rsid w:val="0090402D"/>
    <w:rsid w:val="009042F7"/>
    <w:rsid w:val="00904B37"/>
    <w:rsid w:val="00907EA1"/>
    <w:rsid w:val="0091003C"/>
    <w:rsid w:val="009132D4"/>
    <w:rsid w:val="0091470A"/>
    <w:rsid w:val="00916F72"/>
    <w:rsid w:val="009178C0"/>
    <w:rsid w:val="00920767"/>
    <w:rsid w:val="00921C44"/>
    <w:rsid w:val="00922ECD"/>
    <w:rsid w:val="00924669"/>
    <w:rsid w:val="009247C2"/>
    <w:rsid w:val="00925129"/>
    <w:rsid w:val="0093038B"/>
    <w:rsid w:val="00933E97"/>
    <w:rsid w:val="0093728A"/>
    <w:rsid w:val="009442FD"/>
    <w:rsid w:val="00946802"/>
    <w:rsid w:val="00946C4B"/>
    <w:rsid w:val="009500DA"/>
    <w:rsid w:val="00957F5A"/>
    <w:rsid w:val="00960C90"/>
    <w:rsid w:val="00963EB2"/>
    <w:rsid w:val="00965703"/>
    <w:rsid w:val="00993210"/>
    <w:rsid w:val="009A0A34"/>
    <w:rsid w:val="009A0F27"/>
    <w:rsid w:val="009A3071"/>
    <w:rsid w:val="009A62D1"/>
    <w:rsid w:val="009B0064"/>
    <w:rsid w:val="009B0D88"/>
    <w:rsid w:val="009B12EB"/>
    <w:rsid w:val="009B412F"/>
    <w:rsid w:val="009D0E65"/>
    <w:rsid w:val="009D4027"/>
    <w:rsid w:val="009D5FF6"/>
    <w:rsid w:val="009D7CE4"/>
    <w:rsid w:val="009D7F3E"/>
    <w:rsid w:val="009E0E74"/>
    <w:rsid w:val="009E491C"/>
    <w:rsid w:val="009F4619"/>
    <w:rsid w:val="00A11926"/>
    <w:rsid w:val="00A146A4"/>
    <w:rsid w:val="00A17168"/>
    <w:rsid w:val="00A25F87"/>
    <w:rsid w:val="00A3215D"/>
    <w:rsid w:val="00A324C2"/>
    <w:rsid w:val="00A429F6"/>
    <w:rsid w:val="00A456B4"/>
    <w:rsid w:val="00A65693"/>
    <w:rsid w:val="00A675AD"/>
    <w:rsid w:val="00A706F7"/>
    <w:rsid w:val="00A76690"/>
    <w:rsid w:val="00A828A6"/>
    <w:rsid w:val="00A86955"/>
    <w:rsid w:val="00A86DC1"/>
    <w:rsid w:val="00AA2978"/>
    <w:rsid w:val="00AB3626"/>
    <w:rsid w:val="00AB4686"/>
    <w:rsid w:val="00AB66FF"/>
    <w:rsid w:val="00AE1B5D"/>
    <w:rsid w:val="00AE7ACF"/>
    <w:rsid w:val="00AF26D7"/>
    <w:rsid w:val="00B01853"/>
    <w:rsid w:val="00B050C3"/>
    <w:rsid w:val="00B06C8E"/>
    <w:rsid w:val="00B071CE"/>
    <w:rsid w:val="00B20CDB"/>
    <w:rsid w:val="00B2649E"/>
    <w:rsid w:val="00B40A74"/>
    <w:rsid w:val="00B41CE2"/>
    <w:rsid w:val="00B42C52"/>
    <w:rsid w:val="00B45862"/>
    <w:rsid w:val="00B55323"/>
    <w:rsid w:val="00B57BD1"/>
    <w:rsid w:val="00B624BE"/>
    <w:rsid w:val="00B63251"/>
    <w:rsid w:val="00B64532"/>
    <w:rsid w:val="00B6589C"/>
    <w:rsid w:val="00B67C71"/>
    <w:rsid w:val="00B73C5A"/>
    <w:rsid w:val="00B747D7"/>
    <w:rsid w:val="00B75201"/>
    <w:rsid w:val="00B84283"/>
    <w:rsid w:val="00B845AF"/>
    <w:rsid w:val="00B84946"/>
    <w:rsid w:val="00B86109"/>
    <w:rsid w:val="00B8695D"/>
    <w:rsid w:val="00B9109B"/>
    <w:rsid w:val="00B91E24"/>
    <w:rsid w:val="00B974A7"/>
    <w:rsid w:val="00BA285C"/>
    <w:rsid w:val="00BA3E5D"/>
    <w:rsid w:val="00BB019D"/>
    <w:rsid w:val="00BB0CD9"/>
    <w:rsid w:val="00BB166F"/>
    <w:rsid w:val="00BB3638"/>
    <w:rsid w:val="00BB636C"/>
    <w:rsid w:val="00BC2119"/>
    <w:rsid w:val="00BC2E65"/>
    <w:rsid w:val="00BC4BA1"/>
    <w:rsid w:val="00BD4030"/>
    <w:rsid w:val="00BE5178"/>
    <w:rsid w:val="00BF1CDB"/>
    <w:rsid w:val="00C0035F"/>
    <w:rsid w:val="00C02723"/>
    <w:rsid w:val="00C02BA1"/>
    <w:rsid w:val="00C2373A"/>
    <w:rsid w:val="00C23B73"/>
    <w:rsid w:val="00C246BA"/>
    <w:rsid w:val="00C26082"/>
    <w:rsid w:val="00C270EA"/>
    <w:rsid w:val="00C30773"/>
    <w:rsid w:val="00C31F54"/>
    <w:rsid w:val="00C336DB"/>
    <w:rsid w:val="00C46782"/>
    <w:rsid w:val="00C500B4"/>
    <w:rsid w:val="00C51422"/>
    <w:rsid w:val="00C5165D"/>
    <w:rsid w:val="00C52B17"/>
    <w:rsid w:val="00C55144"/>
    <w:rsid w:val="00C60D07"/>
    <w:rsid w:val="00C640DE"/>
    <w:rsid w:val="00C67BBC"/>
    <w:rsid w:val="00C72240"/>
    <w:rsid w:val="00C74B30"/>
    <w:rsid w:val="00C763D1"/>
    <w:rsid w:val="00C802EB"/>
    <w:rsid w:val="00C808F9"/>
    <w:rsid w:val="00C81698"/>
    <w:rsid w:val="00C81812"/>
    <w:rsid w:val="00C8313D"/>
    <w:rsid w:val="00CB3ECA"/>
    <w:rsid w:val="00CB441E"/>
    <w:rsid w:val="00CC0845"/>
    <w:rsid w:val="00CC23D6"/>
    <w:rsid w:val="00CC664B"/>
    <w:rsid w:val="00CE0AED"/>
    <w:rsid w:val="00CE4E78"/>
    <w:rsid w:val="00CF1FF5"/>
    <w:rsid w:val="00CF4D85"/>
    <w:rsid w:val="00CF5F39"/>
    <w:rsid w:val="00D05635"/>
    <w:rsid w:val="00D11515"/>
    <w:rsid w:val="00D12D23"/>
    <w:rsid w:val="00D21A25"/>
    <w:rsid w:val="00D30A43"/>
    <w:rsid w:val="00D30EA8"/>
    <w:rsid w:val="00D33070"/>
    <w:rsid w:val="00D33DF0"/>
    <w:rsid w:val="00D35E81"/>
    <w:rsid w:val="00D36100"/>
    <w:rsid w:val="00D37AFF"/>
    <w:rsid w:val="00D42F27"/>
    <w:rsid w:val="00D4470F"/>
    <w:rsid w:val="00D4756D"/>
    <w:rsid w:val="00D65165"/>
    <w:rsid w:val="00D65FBE"/>
    <w:rsid w:val="00D70090"/>
    <w:rsid w:val="00D755BB"/>
    <w:rsid w:val="00D80EF8"/>
    <w:rsid w:val="00D820A4"/>
    <w:rsid w:val="00D8428D"/>
    <w:rsid w:val="00D8428F"/>
    <w:rsid w:val="00DA0233"/>
    <w:rsid w:val="00DA581E"/>
    <w:rsid w:val="00DB3804"/>
    <w:rsid w:val="00DB52E9"/>
    <w:rsid w:val="00DB78D2"/>
    <w:rsid w:val="00DC05F2"/>
    <w:rsid w:val="00DC1EF4"/>
    <w:rsid w:val="00DC2FC4"/>
    <w:rsid w:val="00DC49B2"/>
    <w:rsid w:val="00DC5B8D"/>
    <w:rsid w:val="00DC62B6"/>
    <w:rsid w:val="00DC7F6C"/>
    <w:rsid w:val="00DD1A90"/>
    <w:rsid w:val="00DD3EC7"/>
    <w:rsid w:val="00DD498C"/>
    <w:rsid w:val="00DE3FAC"/>
    <w:rsid w:val="00DE4EBC"/>
    <w:rsid w:val="00DF18AC"/>
    <w:rsid w:val="00E041C1"/>
    <w:rsid w:val="00E179BF"/>
    <w:rsid w:val="00E2294C"/>
    <w:rsid w:val="00E444D0"/>
    <w:rsid w:val="00E44E18"/>
    <w:rsid w:val="00E467FF"/>
    <w:rsid w:val="00E46C44"/>
    <w:rsid w:val="00E53B2D"/>
    <w:rsid w:val="00E564A7"/>
    <w:rsid w:val="00E61B86"/>
    <w:rsid w:val="00E77DFA"/>
    <w:rsid w:val="00E83E66"/>
    <w:rsid w:val="00E94261"/>
    <w:rsid w:val="00E94EE2"/>
    <w:rsid w:val="00E9679E"/>
    <w:rsid w:val="00EA4706"/>
    <w:rsid w:val="00EB039D"/>
    <w:rsid w:val="00EC19AD"/>
    <w:rsid w:val="00EC1DC7"/>
    <w:rsid w:val="00EC39A4"/>
    <w:rsid w:val="00ED7D3B"/>
    <w:rsid w:val="00EE1C7C"/>
    <w:rsid w:val="00EE74A4"/>
    <w:rsid w:val="00EF0A4D"/>
    <w:rsid w:val="00EF413A"/>
    <w:rsid w:val="00F0156A"/>
    <w:rsid w:val="00F04068"/>
    <w:rsid w:val="00F10E63"/>
    <w:rsid w:val="00F12BA7"/>
    <w:rsid w:val="00F1452A"/>
    <w:rsid w:val="00F14D76"/>
    <w:rsid w:val="00F15B84"/>
    <w:rsid w:val="00F22F9F"/>
    <w:rsid w:val="00F24C1D"/>
    <w:rsid w:val="00F302BD"/>
    <w:rsid w:val="00F32CE8"/>
    <w:rsid w:val="00F40750"/>
    <w:rsid w:val="00F57665"/>
    <w:rsid w:val="00F60E2D"/>
    <w:rsid w:val="00F70E19"/>
    <w:rsid w:val="00F86518"/>
    <w:rsid w:val="00F90BE6"/>
    <w:rsid w:val="00F91DA8"/>
    <w:rsid w:val="00F93D86"/>
    <w:rsid w:val="00FA0395"/>
    <w:rsid w:val="00FA0FC5"/>
    <w:rsid w:val="00FA13C8"/>
    <w:rsid w:val="00FA4D14"/>
    <w:rsid w:val="00FA7748"/>
    <w:rsid w:val="00FA7F4C"/>
    <w:rsid w:val="00FB6080"/>
    <w:rsid w:val="00FB67AB"/>
    <w:rsid w:val="00FC09C1"/>
    <w:rsid w:val="00FC1383"/>
    <w:rsid w:val="00FC317D"/>
    <w:rsid w:val="00FC3404"/>
    <w:rsid w:val="00FD3A9C"/>
    <w:rsid w:val="00FD5F44"/>
    <w:rsid w:val="00FD6083"/>
    <w:rsid w:val="00FE2104"/>
    <w:rsid w:val="00FE74FD"/>
    <w:rsid w:val="00FE7AB9"/>
    <w:rsid w:val="00FF46F3"/>
    <w:rsid w:val="00FF64B3"/>
    <w:rsid w:val="00FF6C22"/>
    <w:rsid w:val="0F4DCC55"/>
    <w:rsid w:val="213505D7"/>
    <w:rsid w:val="3938762A"/>
    <w:rsid w:val="3B149685"/>
    <w:rsid w:val="3DBB6D5B"/>
    <w:rsid w:val="3E4585CE"/>
    <w:rsid w:val="4710B494"/>
    <w:rsid w:val="61DE84C1"/>
    <w:rsid w:val="7C5F63FB"/>
    <w:rsid w:val="7F4BD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70174F0"/>
  <w15:docId w15:val="{31ABFC1C-E820-4C12-B689-A0D733278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62C"/>
    <w:pPr>
      <w:widowControl w:val="0"/>
      <w:autoSpaceDE w:val="0"/>
      <w:autoSpaceDN w:val="0"/>
      <w:adjustRightInd w:val="0"/>
    </w:pPr>
    <w:rPr>
      <w:rFonts w:ascii="Arial" w:hAnsi="Arial"/>
      <w:sz w:val="24"/>
      <w:szCs w:val="24"/>
    </w:rPr>
  </w:style>
  <w:style w:type="paragraph" w:styleId="Heading1">
    <w:name w:val="heading 1"/>
    <w:next w:val="BodyText"/>
    <w:link w:val="Heading1Char"/>
    <w:qFormat/>
    <w:rsid w:val="00B071CE"/>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B071CE"/>
    <w:pPr>
      <w:keepNext/>
      <w:ind w:left="720" w:hanging="720"/>
      <w:outlineLvl w:val="1"/>
    </w:pPr>
    <w:rPr>
      <w:rFonts w:eastAsiaTheme="majorEastAsia" w:cstheme="majorBidi"/>
    </w:rPr>
  </w:style>
  <w:style w:type="paragraph" w:styleId="Heading3">
    <w:name w:val="heading 3"/>
    <w:basedOn w:val="Normal"/>
    <w:next w:val="Normal"/>
    <w:link w:val="Heading3Char"/>
    <w:unhideWhenUsed/>
    <w:qFormat/>
    <w:rsid w:val="008A4800"/>
    <w:pPr>
      <w:keepNext/>
      <w:keepLines/>
      <w:outlineLvl w:val="2"/>
    </w:pPr>
    <w:rPr>
      <w:rFonts w:eastAsiaTheme="majorEastAsia" w:cs="Arial"/>
      <w:color w:val="000000" w:themeColor="text1"/>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2">
    <w:name w:val="Level 2"/>
    <w:basedOn w:val="Normal"/>
    <w:pPr>
      <w:ind w:left="720" w:hanging="360"/>
    </w:pPr>
  </w:style>
  <w:style w:type="paragraph" w:customStyle="1" w:styleId="Level3">
    <w:name w:val="Level 3"/>
    <w:basedOn w:val="Normal"/>
    <w:pPr>
      <w:ind w:left="1440" w:hanging="360"/>
    </w:pPr>
  </w:style>
  <w:style w:type="paragraph" w:customStyle="1" w:styleId="Level4">
    <w:name w:val="Level 4"/>
    <w:basedOn w:val="Normal"/>
    <w:pPr>
      <w:ind w:left="1440" w:hanging="360"/>
    </w:pPr>
  </w:style>
  <w:style w:type="paragraph" w:styleId="Header">
    <w:name w:val="header"/>
    <w:basedOn w:val="Normal"/>
    <w:rsid w:val="00B050C3"/>
    <w:pPr>
      <w:tabs>
        <w:tab w:val="center" w:pos="4320"/>
        <w:tab w:val="right" w:pos="8640"/>
      </w:tabs>
    </w:pPr>
  </w:style>
  <w:style w:type="paragraph" w:styleId="Footer">
    <w:name w:val="footer"/>
    <w:basedOn w:val="Normal"/>
    <w:rsid w:val="00AB4686"/>
    <w:pPr>
      <w:tabs>
        <w:tab w:val="center" w:pos="4320"/>
        <w:tab w:val="right" w:pos="8640"/>
      </w:tabs>
    </w:pPr>
    <w:rPr>
      <w:sz w:val="22"/>
    </w:rPr>
  </w:style>
  <w:style w:type="character" w:styleId="PageNumber">
    <w:name w:val="page number"/>
    <w:basedOn w:val="DefaultParagraphFont"/>
    <w:rsid w:val="00B050C3"/>
  </w:style>
  <w:style w:type="paragraph" w:styleId="ListParagraph">
    <w:name w:val="List Paragraph"/>
    <w:basedOn w:val="Normal"/>
    <w:uiPriority w:val="34"/>
    <w:qFormat/>
    <w:rsid w:val="00C5165D"/>
    <w:pPr>
      <w:ind w:left="720"/>
      <w:contextualSpacing/>
    </w:pPr>
  </w:style>
  <w:style w:type="character" w:styleId="CommentReference">
    <w:name w:val="annotation reference"/>
    <w:basedOn w:val="DefaultParagraphFont"/>
    <w:rsid w:val="005F55EB"/>
    <w:rPr>
      <w:sz w:val="16"/>
      <w:szCs w:val="16"/>
    </w:rPr>
  </w:style>
  <w:style w:type="paragraph" w:styleId="CommentText">
    <w:name w:val="annotation text"/>
    <w:basedOn w:val="Normal"/>
    <w:link w:val="CommentTextChar"/>
    <w:rsid w:val="005F55EB"/>
    <w:rPr>
      <w:sz w:val="20"/>
      <w:szCs w:val="20"/>
    </w:rPr>
  </w:style>
  <w:style w:type="character" w:customStyle="1" w:styleId="CommentTextChar">
    <w:name w:val="Comment Text Char"/>
    <w:basedOn w:val="DefaultParagraphFont"/>
    <w:link w:val="CommentText"/>
    <w:rsid w:val="005F55EB"/>
    <w:rPr>
      <w:rFonts w:ascii="Arial" w:hAnsi="Arial"/>
    </w:rPr>
  </w:style>
  <w:style w:type="paragraph" w:styleId="CommentSubject">
    <w:name w:val="annotation subject"/>
    <w:basedOn w:val="CommentText"/>
    <w:next w:val="CommentText"/>
    <w:link w:val="CommentSubjectChar"/>
    <w:rsid w:val="005F55EB"/>
    <w:rPr>
      <w:b/>
      <w:bCs/>
    </w:rPr>
  </w:style>
  <w:style w:type="character" w:customStyle="1" w:styleId="CommentSubjectChar">
    <w:name w:val="Comment Subject Char"/>
    <w:basedOn w:val="CommentTextChar"/>
    <w:link w:val="CommentSubject"/>
    <w:rsid w:val="005F55EB"/>
    <w:rPr>
      <w:rFonts w:ascii="Arial" w:hAnsi="Arial"/>
      <w:b/>
      <w:bCs/>
    </w:rPr>
  </w:style>
  <w:style w:type="paragraph" w:styleId="BalloonText">
    <w:name w:val="Balloon Text"/>
    <w:basedOn w:val="Normal"/>
    <w:link w:val="BalloonTextChar"/>
    <w:rsid w:val="005F55EB"/>
    <w:rPr>
      <w:rFonts w:ascii="Tahoma" w:hAnsi="Tahoma" w:cs="Tahoma"/>
      <w:sz w:val="16"/>
      <w:szCs w:val="16"/>
    </w:rPr>
  </w:style>
  <w:style w:type="character" w:customStyle="1" w:styleId="BalloonTextChar">
    <w:name w:val="Balloon Text Char"/>
    <w:basedOn w:val="DefaultParagraphFont"/>
    <w:link w:val="BalloonText"/>
    <w:rsid w:val="005F55EB"/>
    <w:rPr>
      <w:rFonts w:ascii="Tahoma" w:hAnsi="Tahoma" w:cs="Tahoma"/>
      <w:sz w:val="16"/>
      <w:szCs w:val="16"/>
    </w:rPr>
  </w:style>
  <w:style w:type="paragraph" w:styleId="Revision">
    <w:name w:val="Revision"/>
    <w:hidden/>
    <w:uiPriority w:val="99"/>
    <w:semiHidden/>
    <w:rsid w:val="0033760D"/>
    <w:rPr>
      <w:rFonts w:ascii="Arial" w:hAnsi="Arial"/>
      <w:sz w:val="24"/>
      <w:szCs w:val="24"/>
    </w:rPr>
  </w:style>
  <w:style w:type="character" w:customStyle="1" w:styleId="Heading1Char">
    <w:name w:val="Heading 1 Char"/>
    <w:basedOn w:val="DefaultParagraphFont"/>
    <w:link w:val="Heading1"/>
    <w:rsid w:val="00B071CE"/>
    <w:rPr>
      <w:rFonts w:ascii="Arial" w:eastAsiaTheme="majorEastAsia" w:hAnsi="Arial" w:cstheme="majorBidi"/>
      <w:caps/>
      <w:sz w:val="22"/>
      <w:szCs w:val="22"/>
    </w:rPr>
  </w:style>
  <w:style w:type="character" w:customStyle="1" w:styleId="Heading2Char">
    <w:name w:val="Heading 2 Char"/>
    <w:basedOn w:val="DefaultParagraphFont"/>
    <w:link w:val="Heading2"/>
    <w:rsid w:val="00B071CE"/>
    <w:rPr>
      <w:rFonts w:ascii="Arial" w:eastAsiaTheme="majorEastAsia" w:hAnsi="Arial" w:cstheme="majorBidi"/>
      <w:sz w:val="22"/>
      <w:szCs w:val="22"/>
    </w:rPr>
  </w:style>
  <w:style w:type="character" w:customStyle="1" w:styleId="Heading3Char">
    <w:name w:val="Heading 3 Char"/>
    <w:basedOn w:val="DefaultParagraphFont"/>
    <w:link w:val="Heading3"/>
    <w:rsid w:val="008A4800"/>
    <w:rPr>
      <w:rFonts w:ascii="Arial" w:eastAsiaTheme="majorEastAsia" w:hAnsi="Arial" w:cs="Arial"/>
      <w:color w:val="000000" w:themeColor="text1"/>
      <w:sz w:val="22"/>
      <w:szCs w:val="22"/>
      <w:u w:val="single"/>
    </w:rPr>
  </w:style>
  <w:style w:type="paragraph" w:customStyle="1" w:styleId="attachmenttitle">
    <w:name w:val="attachment title"/>
    <w:next w:val="BodyText"/>
    <w:qFormat/>
    <w:rsid w:val="00B071CE"/>
    <w:pPr>
      <w:keepNext/>
      <w:keepLines/>
      <w:widowControl w:val="0"/>
      <w:spacing w:after="220"/>
      <w:jc w:val="center"/>
      <w:outlineLvl w:val="0"/>
    </w:pPr>
    <w:rPr>
      <w:rFonts w:ascii="Arial" w:hAnsi="Arial" w:cs="Arial"/>
      <w:sz w:val="22"/>
      <w:szCs w:val="22"/>
    </w:rPr>
  </w:style>
  <w:style w:type="paragraph" w:styleId="BodyText">
    <w:name w:val="Body Text"/>
    <w:link w:val="BodyTextChar"/>
    <w:rsid w:val="00B071CE"/>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B071CE"/>
    <w:rPr>
      <w:rFonts w:ascii="Arial" w:eastAsiaTheme="minorHAnsi" w:hAnsi="Arial" w:cs="Arial"/>
      <w:sz w:val="22"/>
      <w:szCs w:val="22"/>
    </w:rPr>
  </w:style>
  <w:style w:type="paragraph" w:customStyle="1" w:styleId="BodyText-table">
    <w:name w:val="Body Text - table"/>
    <w:qFormat/>
    <w:rsid w:val="00B071CE"/>
    <w:rPr>
      <w:rFonts w:ascii="Arial" w:eastAsiaTheme="minorHAnsi" w:hAnsi="Arial" w:cstheme="minorBidi"/>
      <w:sz w:val="22"/>
      <w:szCs w:val="22"/>
    </w:rPr>
  </w:style>
  <w:style w:type="paragraph" w:styleId="BodyText2">
    <w:name w:val="Body Text 2"/>
    <w:link w:val="BodyText2Char"/>
    <w:rsid w:val="00B071CE"/>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B071CE"/>
    <w:rPr>
      <w:rFonts w:ascii="Arial" w:eastAsiaTheme="majorEastAsia" w:hAnsi="Arial" w:cstheme="majorBidi"/>
      <w:sz w:val="22"/>
      <w:szCs w:val="22"/>
    </w:rPr>
  </w:style>
  <w:style w:type="paragraph" w:styleId="BodyText3">
    <w:name w:val="Body Text 3"/>
    <w:basedOn w:val="BodyText"/>
    <w:link w:val="BodyText3Char"/>
    <w:rsid w:val="00B071CE"/>
    <w:pPr>
      <w:ind w:left="720"/>
    </w:pPr>
    <w:rPr>
      <w:rFonts w:eastAsiaTheme="majorEastAsia" w:cstheme="majorBidi"/>
    </w:rPr>
  </w:style>
  <w:style w:type="character" w:customStyle="1" w:styleId="BodyText3Char">
    <w:name w:val="Body Text 3 Char"/>
    <w:basedOn w:val="DefaultParagraphFont"/>
    <w:link w:val="BodyText3"/>
    <w:rsid w:val="00B071CE"/>
    <w:rPr>
      <w:rFonts w:ascii="Arial" w:eastAsiaTheme="majorEastAsia" w:hAnsi="Arial" w:cstheme="majorBidi"/>
      <w:sz w:val="22"/>
      <w:szCs w:val="22"/>
    </w:rPr>
  </w:style>
  <w:style w:type="paragraph" w:customStyle="1" w:styleId="END">
    <w:name w:val="END"/>
    <w:next w:val="BodyText"/>
    <w:qFormat/>
    <w:rsid w:val="00B071CE"/>
    <w:pPr>
      <w:autoSpaceDE w:val="0"/>
      <w:autoSpaceDN w:val="0"/>
      <w:adjustRightInd w:val="0"/>
      <w:spacing w:before="440" w:after="440"/>
      <w:jc w:val="center"/>
    </w:pPr>
    <w:rPr>
      <w:rFonts w:ascii="Arial" w:hAnsi="Arial" w:cs="Arial"/>
      <w:sz w:val="22"/>
      <w:szCs w:val="22"/>
    </w:rPr>
  </w:style>
  <w:style w:type="table" w:customStyle="1" w:styleId="IM">
    <w:name w:val="IM"/>
    <w:basedOn w:val="TableNormal"/>
    <w:uiPriority w:val="99"/>
    <w:rsid w:val="00B071CE"/>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B071CE"/>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B071CE"/>
    <w:pPr>
      <w:spacing w:before="220" w:after="220"/>
      <w:jc w:val="center"/>
    </w:pPr>
    <w:rPr>
      <w:rFonts w:ascii="Arial" w:hAnsi="Arial" w:cs="Arial"/>
      <w:sz w:val="22"/>
      <w:szCs w:val="22"/>
    </w:rPr>
  </w:style>
  <w:style w:type="character" w:customStyle="1" w:styleId="TitleChar">
    <w:name w:val="Title Char"/>
    <w:basedOn w:val="DefaultParagraphFont"/>
    <w:link w:val="Title"/>
    <w:rsid w:val="00B071CE"/>
    <w:rPr>
      <w:rFonts w:ascii="Arial" w:hAnsi="Arial" w:cs="Arial"/>
      <w:sz w:val="22"/>
      <w:szCs w:val="22"/>
    </w:rPr>
  </w:style>
  <w:style w:type="paragraph" w:styleId="ListBullet2">
    <w:name w:val="List Bullet 2"/>
    <w:basedOn w:val="Normal"/>
    <w:unhideWhenUsed/>
    <w:rsid w:val="00B071CE"/>
    <w:pPr>
      <w:widowControl/>
      <w:numPr>
        <w:numId w:val="39"/>
      </w:numPr>
      <w:spacing w:after="220"/>
      <w:contextualSpacing/>
    </w:pPr>
    <w:rPr>
      <w:rFonts w:eastAsiaTheme="minorHAnsi" w:cs="Arial"/>
      <w:sz w:val="22"/>
      <w:szCs w:val="22"/>
    </w:rPr>
  </w:style>
  <w:style w:type="paragraph" w:styleId="ListBullet3">
    <w:name w:val="List Bullet 3"/>
    <w:basedOn w:val="Normal"/>
    <w:unhideWhenUsed/>
    <w:rsid w:val="009442FD"/>
    <w:pPr>
      <w:widowControl/>
      <w:numPr>
        <w:numId w:val="40"/>
      </w:numPr>
      <w:spacing w:after="220"/>
      <w:contextualSpacing/>
    </w:pPr>
    <w:rPr>
      <w:rFonts w:eastAsiaTheme="minorHAnsi" w:cs="Arial"/>
      <w:sz w:val="22"/>
      <w:szCs w:val="22"/>
    </w:rPr>
  </w:style>
  <w:style w:type="paragraph" w:styleId="ListBullet4">
    <w:name w:val="List Bullet 4"/>
    <w:basedOn w:val="Normal"/>
    <w:unhideWhenUsed/>
    <w:rsid w:val="00B071CE"/>
    <w:pPr>
      <w:widowControl/>
      <w:numPr>
        <w:numId w:val="41"/>
      </w:numPr>
      <w:spacing w:after="220"/>
      <w:contextualSpacing/>
    </w:pPr>
    <w:rPr>
      <w:rFonts w:eastAsiaTheme="minorHAnsi" w:cs="Arial"/>
      <w:sz w:val="22"/>
      <w:szCs w:val="22"/>
    </w:rPr>
  </w:style>
  <w:style w:type="paragraph" w:customStyle="1" w:styleId="NRCINSPECTIONMANUAL">
    <w:name w:val="NRC INSPECTION MANUAL"/>
    <w:next w:val="BodyText"/>
    <w:link w:val="NRCINSPECTIONMANUALChar"/>
    <w:qFormat/>
    <w:rsid w:val="00B071CE"/>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B071CE"/>
    <w:rPr>
      <w:rFonts w:ascii="Arial" w:eastAsiaTheme="minorHAnsi"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3178064">
      <w:bodyDiv w:val="1"/>
      <w:marLeft w:val="0"/>
      <w:marRight w:val="0"/>
      <w:marTop w:val="0"/>
      <w:marBottom w:val="0"/>
      <w:divBdr>
        <w:top w:val="none" w:sz="0" w:space="0" w:color="auto"/>
        <w:left w:val="none" w:sz="0" w:space="0" w:color="auto"/>
        <w:bottom w:val="none" w:sz="0" w:space="0" w:color="auto"/>
        <w:right w:val="none" w:sz="0" w:space="0" w:color="auto"/>
      </w:divBdr>
    </w:div>
    <w:div w:id="122972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A918FD-ED56-4325-A350-725C5C17D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B2C0D7-FB13-4B83-854F-B2679EDA2325}">
  <ds:schemaRefs>
    <ds:schemaRef ds:uri="http://schemas.openxmlformats.org/officeDocument/2006/bibliography"/>
  </ds:schemaRefs>
</ds:datastoreItem>
</file>

<file path=customXml/itemProps3.xml><?xml version="1.0" encoding="utf-8"?>
<ds:datastoreItem xmlns:ds="http://schemas.openxmlformats.org/officeDocument/2006/customXml" ds:itemID="{C3693916-0E20-4C13-B84E-B6A3A78086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3232</Words>
  <Characters>18427</Characters>
  <Application>Microsoft Office Word</Application>
  <DocSecurity>2</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Madeleine Arel (She/Her)</cp:lastModifiedBy>
  <cp:revision>3</cp:revision>
  <dcterms:created xsi:type="dcterms:W3CDTF">2024-09-03T18:26:00Z</dcterms:created>
  <dcterms:modified xsi:type="dcterms:W3CDTF">2024-09-03T18:27:00Z</dcterms:modified>
</cp:coreProperties>
</file>